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DDC" w:rsidRPr="00F41DDC" w:rsidRDefault="00F41DDC" w:rsidP="00F41DDC">
      <w:pPr>
        <w:autoSpaceDE w:val="0"/>
        <w:autoSpaceDN w:val="0"/>
        <w:adjustRightInd w:val="0"/>
        <w:spacing w:line="240" w:lineRule="auto"/>
        <w:rPr>
          <w:rFonts w:ascii="NimbusSanL-Regu" w:hAnsi="NimbusSanL-Regu" w:cs="NimbusSanL-Regu"/>
          <w:szCs w:val="24"/>
        </w:rPr>
      </w:pPr>
      <w:proofErr w:type="spellStart"/>
      <w:r w:rsidRPr="00F41DDC">
        <w:rPr>
          <w:rFonts w:ascii="Verdana" w:hAnsi="Verdana" w:cs="NimbusSanL-Regu"/>
          <w:b/>
          <w:szCs w:val="24"/>
        </w:rPr>
        <w:t>Spatio</w:t>
      </w:r>
      <w:proofErr w:type="spellEnd"/>
      <w:r w:rsidRPr="00F41DDC">
        <w:rPr>
          <w:rFonts w:ascii="Verdana" w:hAnsi="Verdana" w:cs="NimbusSanL-Regu"/>
          <w:b/>
          <w:szCs w:val="24"/>
        </w:rPr>
        <w:t xml:space="preserve">-temporal </w:t>
      </w:r>
      <w:proofErr w:type="spellStart"/>
      <w:r w:rsidRPr="00F41DDC">
        <w:rPr>
          <w:rFonts w:ascii="Verdana" w:hAnsi="Verdana" w:cs="NimbusSanL-Regu"/>
          <w:b/>
          <w:szCs w:val="24"/>
        </w:rPr>
        <w:t>distribution</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of</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ashes</w:t>
      </w:r>
      <w:proofErr w:type="spellEnd"/>
      <w:r w:rsidRPr="00F41DDC">
        <w:rPr>
          <w:rFonts w:ascii="Verdana" w:hAnsi="Verdana" w:cs="NimbusSanL-Regu"/>
          <w:b/>
          <w:szCs w:val="24"/>
        </w:rPr>
        <w:t xml:space="preserve"> in a</w:t>
      </w:r>
      <w:r w:rsidR="00161B3C">
        <w:rPr>
          <w:rFonts w:ascii="Verdana" w:hAnsi="Verdana" w:cs="NimbusSanL-Regu"/>
          <w:b/>
          <w:szCs w:val="24"/>
        </w:rPr>
        <w:t xml:space="preserve"> </w:t>
      </w:r>
      <w:proofErr w:type="spellStart"/>
      <w:r w:rsidR="00161B3C">
        <w:rPr>
          <w:rFonts w:ascii="Verdana" w:hAnsi="Verdana" w:cs="NimbusSanL-Regu"/>
          <w:b/>
          <w:szCs w:val="24"/>
        </w:rPr>
        <w:t>Lithuanian</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burned</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grassland</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evaluating</w:t>
      </w:r>
      <w:proofErr w:type="spellEnd"/>
      <w:r w:rsidRPr="00F41DDC">
        <w:rPr>
          <w:rFonts w:ascii="Verdana" w:hAnsi="Verdana" w:cs="NimbusSanL-Regu"/>
          <w:b/>
          <w:szCs w:val="24"/>
        </w:rPr>
        <w:t xml:space="preserve"> different </w:t>
      </w:r>
      <w:proofErr w:type="spellStart"/>
      <w:r w:rsidR="00025D76">
        <w:rPr>
          <w:rFonts w:ascii="Verdana" w:hAnsi="Verdana" w:cs="NimbusSanL-Regu"/>
          <w:b/>
          <w:szCs w:val="24"/>
        </w:rPr>
        <w:t>data</w:t>
      </w:r>
      <w:proofErr w:type="spellEnd"/>
      <w:r w:rsidR="00025D76">
        <w:rPr>
          <w:rFonts w:ascii="Verdana" w:hAnsi="Verdana" w:cs="NimbusSanL-Regu"/>
          <w:b/>
          <w:szCs w:val="24"/>
        </w:rPr>
        <w:t xml:space="preserve"> </w:t>
      </w:r>
      <w:proofErr w:type="spellStart"/>
      <w:r w:rsidR="00025D76">
        <w:rPr>
          <w:rFonts w:ascii="Verdana" w:hAnsi="Verdana" w:cs="NimbusSanL-Regu"/>
          <w:b/>
          <w:szCs w:val="24"/>
        </w:rPr>
        <w:t>collec</w:t>
      </w:r>
      <w:r w:rsidRPr="00F41DDC">
        <w:rPr>
          <w:rFonts w:ascii="Verdana" w:hAnsi="Verdana" w:cs="NimbusSanL-Regu"/>
          <w:b/>
          <w:szCs w:val="24"/>
        </w:rPr>
        <w:t>tion</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and</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interpolation</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methods</w:t>
      </w:r>
      <w:proofErr w:type="spellEnd"/>
      <w:r w:rsidRPr="00F41DDC">
        <w:rPr>
          <w:rFonts w:ascii="Verdana" w:hAnsi="Verdana" w:cs="NimbusSanL-Regu"/>
          <w:szCs w:val="24"/>
        </w:rPr>
        <w:t xml:space="preserve">. </w:t>
      </w:r>
    </w:p>
    <w:p w:rsidR="006B67E4" w:rsidRPr="00025D76" w:rsidRDefault="006B67E4" w:rsidP="006B67E4">
      <w:pPr>
        <w:rPr>
          <w:rFonts w:ascii="Verdana" w:hAnsi="Verdana" w:cs="Arial"/>
          <w:szCs w:val="24"/>
        </w:rPr>
      </w:pPr>
    </w:p>
    <w:p w:rsidR="009D0D66" w:rsidRPr="006C1CED" w:rsidRDefault="006B67E4" w:rsidP="006B67E4">
      <w:pPr>
        <w:pStyle w:val="Subtitle"/>
        <w:spacing w:after="0"/>
        <w:rPr>
          <w:rFonts w:ascii="Verdana" w:hAnsi="Verdana"/>
          <w:lang w:val="pt-PT"/>
        </w:rPr>
      </w:pPr>
      <w:r w:rsidRPr="006C1CED">
        <w:rPr>
          <w:rFonts w:ascii="Verdana" w:hAnsi="Verdana"/>
          <w:lang w:val="pt-PT"/>
        </w:rPr>
        <w:t>P. Pereira</w:t>
      </w:r>
      <w:r w:rsidR="009D0D66" w:rsidRPr="006C1CED">
        <w:rPr>
          <w:rFonts w:ascii="Verdana" w:hAnsi="Verdana"/>
          <w:vertAlign w:val="superscript"/>
          <w:lang w:val="pt-PT"/>
        </w:rPr>
        <w:t>1</w:t>
      </w:r>
      <w:r w:rsidRPr="006C1CED">
        <w:rPr>
          <w:rFonts w:ascii="Verdana" w:hAnsi="Verdana"/>
          <w:vertAlign w:val="superscript"/>
          <w:lang w:val="pt-PT"/>
        </w:rPr>
        <w:t>*</w:t>
      </w:r>
      <w:r w:rsidRPr="006C1CED">
        <w:rPr>
          <w:rFonts w:ascii="Verdana" w:hAnsi="Verdana"/>
          <w:lang w:val="pt-PT"/>
        </w:rPr>
        <w:t>, A</w:t>
      </w:r>
      <w:r w:rsidR="00F80652" w:rsidRPr="006C1CED">
        <w:rPr>
          <w:rFonts w:ascii="Verdana" w:hAnsi="Verdana"/>
          <w:lang w:val="pt-PT"/>
        </w:rPr>
        <w:t>.</w:t>
      </w:r>
      <w:r w:rsidRPr="006C1CED">
        <w:rPr>
          <w:rFonts w:ascii="Verdana" w:hAnsi="Verdana"/>
          <w:lang w:val="pt-PT"/>
        </w:rPr>
        <w:t xml:space="preserve"> Cerdà</w:t>
      </w:r>
      <w:r w:rsidRPr="006C1CED">
        <w:rPr>
          <w:rFonts w:ascii="Verdana" w:hAnsi="Verdana"/>
          <w:vertAlign w:val="superscript"/>
          <w:lang w:val="pt-PT"/>
        </w:rPr>
        <w:t>2</w:t>
      </w:r>
      <w:r w:rsidRPr="006C1CED">
        <w:rPr>
          <w:rFonts w:ascii="Verdana" w:hAnsi="Verdana"/>
          <w:lang w:val="pt-PT"/>
        </w:rPr>
        <w:t>, X. Úbeda</w:t>
      </w:r>
      <w:r w:rsidRPr="006C1CED">
        <w:rPr>
          <w:rFonts w:ascii="Verdana" w:hAnsi="Verdana"/>
          <w:vertAlign w:val="superscript"/>
          <w:lang w:val="pt-PT"/>
        </w:rPr>
        <w:t>3</w:t>
      </w:r>
      <w:r w:rsidRPr="006C1CED">
        <w:rPr>
          <w:rFonts w:ascii="Verdana" w:hAnsi="Verdana"/>
          <w:lang w:val="pt-PT"/>
        </w:rPr>
        <w:t>, J. Mataix-Solera</w:t>
      </w:r>
      <w:r w:rsidRPr="006C1CED">
        <w:rPr>
          <w:rFonts w:ascii="Verdana" w:hAnsi="Verdana"/>
          <w:vertAlign w:val="superscript"/>
          <w:lang w:val="pt-PT"/>
        </w:rPr>
        <w:t>4</w:t>
      </w:r>
      <w:r w:rsidRPr="006C1CED">
        <w:rPr>
          <w:rFonts w:ascii="Verdana" w:hAnsi="Verdana"/>
          <w:lang w:val="pt-PT"/>
        </w:rPr>
        <w:t>, D. Martin</w:t>
      </w:r>
      <w:r w:rsidRPr="006C1CED">
        <w:rPr>
          <w:rFonts w:ascii="Verdana" w:hAnsi="Verdana"/>
          <w:vertAlign w:val="superscript"/>
          <w:lang w:val="pt-PT"/>
        </w:rPr>
        <w:t>5</w:t>
      </w:r>
      <w:r w:rsidRPr="006C1CED">
        <w:rPr>
          <w:rFonts w:ascii="Verdana" w:hAnsi="Verdana"/>
          <w:lang w:val="pt-PT"/>
        </w:rPr>
        <w:t>, A. Jor</w:t>
      </w:r>
      <w:r w:rsidR="004A7FAA" w:rsidRPr="006C1CED">
        <w:rPr>
          <w:rFonts w:ascii="Verdana" w:hAnsi="Verdana"/>
          <w:lang w:val="pt-PT"/>
        </w:rPr>
        <w:t>dán</w:t>
      </w:r>
      <w:r w:rsidR="007F2430" w:rsidRPr="006C1CED">
        <w:rPr>
          <w:rFonts w:ascii="Verdana" w:hAnsi="Verdana"/>
          <w:vertAlign w:val="superscript"/>
          <w:lang w:val="pt-PT"/>
        </w:rPr>
        <w:t>6</w:t>
      </w:r>
      <w:r w:rsidR="002F7175" w:rsidRPr="006C1CED">
        <w:rPr>
          <w:rFonts w:ascii="Verdana" w:hAnsi="Verdana"/>
          <w:lang w:val="pt-PT"/>
        </w:rPr>
        <w:t>, M. Burg</w:t>
      </w:r>
      <w:r w:rsidR="00806EBA" w:rsidRPr="006C1CED">
        <w:rPr>
          <w:rFonts w:ascii="Verdana" w:hAnsi="Verdana"/>
          <w:lang w:val="pt-PT"/>
        </w:rPr>
        <w:t>u</w:t>
      </w:r>
      <w:r w:rsidR="002F7175" w:rsidRPr="006C1CED">
        <w:rPr>
          <w:rFonts w:ascii="Verdana" w:hAnsi="Verdana"/>
          <w:lang w:val="pt-PT"/>
        </w:rPr>
        <w:t>et</w:t>
      </w:r>
      <w:r w:rsidR="002F7175" w:rsidRPr="006C1CED">
        <w:rPr>
          <w:rFonts w:ascii="Verdana" w:hAnsi="Verdana"/>
          <w:vertAlign w:val="superscript"/>
          <w:lang w:val="pt-PT"/>
        </w:rPr>
        <w:t>7</w:t>
      </w:r>
      <w:r w:rsidR="00D574C1" w:rsidRPr="006C1CED">
        <w:rPr>
          <w:rFonts w:ascii="Verdana" w:hAnsi="Verdana"/>
          <w:lang w:val="pt-PT"/>
        </w:rPr>
        <w:t xml:space="preserve"> </w:t>
      </w:r>
    </w:p>
    <w:p w:rsidR="009D0D66" w:rsidRPr="003A219A" w:rsidRDefault="009D0D66" w:rsidP="00376204">
      <w:pPr>
        <w:rPr>
          <w:rFonts w:ascii="Verdana" w:hAnsi="Verdana"/>
          <w:szCs w:val="24"/>
          <w:lang w:val="en-GB"/>
        </w:rPr>
      </w:pPr>
      <w:r w:rsidRPr="003A219A">
        <w:rPr>
          <w:rFonts w:ascii="Verdana" w:hAnsi="Verdana"/>
          <w:szCs w:val="24"/>
          <w:lang w:val="en-GB"/>
        </w:rPr>
        <w:t>[1]</w:t>
      </w:r>
      <w:r w:rsidR="00EF170F" w:rsidRPr="003A219A">
        <w:rPr>
          <w:rFonts w:ascii="Verdana" w:hAnsi="Verdana"/>
          <w:szCs w:val="24"/>
          <w:lang w:val="en-GB"/>
        </w:rPr>
        <w:t xml:space="preserve"> </w:t>
      </w:r>
      <w:r w:rsidR="000B2AD0" w:rsidRPr="003A219A">
        <w:rPr>
          <w:rFonts w:ascii="Verdana" w:hAnsi="Verdana" w:cs="Arial"/>
          <w:szCs w:val="24"/>
          <w:lang w:val="en-GB"/>
        </w:rPr>
        <w:t xml:space="preserve">Department of Environmental Policy, </w:t>
      </w:r>
      <w:proofErr w:type="spellStart"/>
      <w:r w:rsidR="000B2AD0" w:rsidRPr="003A219A">
        <w:rPr>
          <w:rFonts w:ascii="Verdana" w:hAnsi="Verdana" w:cs="Arial"/>
          <w:szCs w:val="24"/>
          <w:lang w:val="en-GB"/>
        </w:rPr>
        <w:t>Mykolas</w:t>
      </w:r>
      <w:proofErr w:type="spellEnd"/>
      <w:r w:rsidR="000B2AD0" w:rsidRPr="003A219A">
        <w:rPr>
          <w:rFonts w:ascii="Verdana" w:hAnsi="Verdana" w:cs="Arial"/>
          <w:szCs w:val="24"/>
          <w:lang w:val="en-GB"/>
        </w:rPr>
        <w:t xml:space="preserve"> </w:t>
      </w:r>
      <w:proofErr w:type="spellStart"/>
      <w:r w:rsidR="000B2AD0" w:rsidRPr="003A219A">
        <w:rPr>
          <w:rFonts w:ascii="Verdana" w:hAnsi="Verdana" w:cs="Arial"/>
          <w:szCs w:val="24"/>
          <w:lang w:val="en-GB"/>
        </w:rPr>
        <w:t>Romeris</w:t>
      </w:r>
      <w:proofErr w:type="spellEnd"/>
      <w:r w:rsidR="000B2AD0" w:rsidRPr="003A219A">
        <w:rPr>
          <w:rFonts w:ascii="Verdana" w:hAnsi="Verdana" w:cs="Arial"/>
          <w:szCs w:val="24"/>
          <w:lang w:val="en-GB"/>
        </w:rPr>
        <w:t xml:space="preserve"> University, </w:t>
      </w:r>
      <w:proofErr w:type="spellStart"/>
      <w:r w:rsidR="000B2AD0" w:rsidRPr="003A219A">
        <w:rPr>
          <w:rFonts w:ascii="Verdana" w:hAnsi="Verdana" w:cs="Arial"/>
          <w:szCs w:val="24"/>
          <w:lang w:val="en-GB"/>
        </w:rPr>
        <w:t>Ateities</w:t>
      </w:r>
      <w:proofErr w:type="spellEnd"/>
      <w:r w:rsidR="000B2AD0" w:rsidRPr="003A219A">
        <w:rPr>
          <w:rFonts w:ascii="Verdana" w:hAnsi="Verdana" w:cs="Arial"/>
          <w:szCs w:val="24"/>
          <w:lang w:val="en-GB"/>
        </w:rPr>
        <w:t xml:space="preserve"> g. 20, LT-08303 Vilnius, Lithuania, </w:t>
      </w:r>
      <w:hyperlink r:id="rId7" w:history="1">
        <w:r w:rsidR="000B2AD0" w:rsidRPr="003A219A">
          <w:rPr>
            <w:rStyle w:val="Hyperlink"/>
            <w:rFonts w:ascii="Verdana" w:hAnsi="Verdana" w:cs="Arial"/>
            <w:color w:val="auto"/>
            <w:szCs w:val="24"/>
            <w:u w:val="none"/>
            <w:lang w:val="en-GB"/>
          </w:rPr>
          <w:t>pereiraub@gmail.com</w:t>
        </w:r>
      </w:hyperlink>
    </w:p>
    <w:p w:rsidR="009D0D66" w:rsidRPr="006C1CED" w:rsidRDefault="009D0D66" w:rsidP="00376204">
      <w:pPr>
        <w:rPr>
          <w:rFonts w:ascii="Verdana" w:hAnsi="Verdana"/>
          <w:szCs w:val="24"/>
          <w:lang w:val="en-GB"/>
        </w:rPr>
      </w:pPr>
      <w:r w:rsidRPr="006C1CED">
        <w:rPr>
          <w:rFonts w:ascii="Verdana" w:hAnsi="Verdana"/>
          <w:szCs w:val="24"/>
          <w:lang w:val="en-GB"/>
        </w:rPr>
        <w:t>[2]</w:t>
      </w:r>
      <w:proofErr w:type="spellStart"/>
      <w:r w:rsidR="00806EBA" w:rsidRPr="006C1CED">
        <w:rPr>
          <w:rFonts w:ascii="Verdana" w:hAnsi="Verdana"/>
          <w:szCs w:val="24"/>
          <w:lang w:val="en-GB"/>
        </w:rPr>
        <w:t>Departament</w:t>
      </w:r>
      <w:proofErr w:type="spellEnd"/>
      <w:r w:rsidR="00806EBA" w:rsidRPr="006C1CED">
        <w:rPr>
          <w:rFonts w:ascii="Verdana" w:hAnsi="Verdana"/>
          <w:szCs w:val="24"/>
          <w:lang w:val="en-GB"/>
        </w:rPr>
        <w:t xml:space="preserve"> de </w:t>
      </w:r>
      <w:proofErr w:type="spellStart"/>
      <w:r w:rsidR="00806EBA" w:rsidRPr="006C1CED">
        <w:rPr>
          <w:rFonts w:ascii="Verdana" w:hAnsi="Verdana"/>
          <w:szCs w:val="24"/>
          <w:lang w:val="en-GB"/>
        </w:rPr>
        <w:t>Geografia</w:t>
      </w:r>
      <w:proofErr w:type="spellEnd"/>
      <w:r w:rsidR="00806EBA" w:rsidRPr="006C1CED">
        <w:rPr>
          <w:rFonts w:ascii="Verdana" w:hAnsi="Verdana"/>
          <w:szCs w:val="24"/>
          <w:lang w:val="en-GB"/>
        </w:rPr>
        <w:t xml:space="preserve">. </w:t>
      </w:r>
      <w:proofErr w:type="spellStart"/>
      <w:r w:rsidR="00806EBA" w:rsidRPr="006C1CED">
        <w:rPr>
          <w:rFonts w:ascii="Verdana" w:hAnsi="Verdana"/>
          <w:szCs w:val="24"/>
          <w:lang w:val="en-GB"/>
        </w:rPr>
        <w:t>Universitat</w:t>
      </w:r>
      <w:proofErr w:type="spellEnd"/>
      <w:r w:rsidR="00806EBA" w:rsidRPr="006C1CED">
        <w:rPr>
          <w:rFonts w:ascii="Verdana" w:hAnsi="Verdana"/>
          <w:szCs w:val="24"/>
          <w:lang w:val="en-GB"/>
        </w:rPr>
        <w:t xml:space="preserve"> de Valencia. </w:t>
      </w:r>
      <w:proofErr w:type="spellStart"/>
      <w:proofErr w:type="gramStart"/>
      <w:r w:rsidR="00806EBA" w:rsidRPr="006C1CED">
        <w:rPr>
          <w:rFonts w:ascii="Verdana" w:hAnsi="Verdana"/>
          <w:szCs w:val="24"/>
          <w:lang w:val="en-GB"/>
        </w:rPr>
        <w:t>Blasco</w:t>
      </w:r>
      <w:proofErr w:type="spellEnd"/>
      <w:r w:rsidR="00806EBA" w:rsidRPr="006C1CED">
        <w:rPr>
          <w:rFonts w:ascii="Verdana" w:hAnsi="Verdana"/>
          <w:szCs w:val="24"/>
          <w:lang w:val="en-GB"/>
        </w:rPr>
        <w:t xml:space="preserve"> </w:t>
      </w:r>
      <w:proofErr w:type="spellStart"/>
      <w:r w:rsidR="00806EBA" w:rsidRPr="006C1CED">
        <w:rPr>
          <w:rFonts w:ascii="Verdana" w:hAnsi="Verdana"/>
          <w:szCs w:val="24"/>
          <w:lang w:val="en-GB"/>
        </w:rPr>
        <w:t>Ibàñez</w:t>
      </w:r>
      <w:proofErr w:type="spellEnd"/>
      <w:r w:rsidR="00806EBA" w:rsidRPr="006C1CED">
        <w:rPr>
          <w:rFonts w:ascii="Verdana" w:hAnsi="Verdana"/>
          <w:szCs w:val="24"/>
          <w:lang w:val="en-GB"/>
        </w:rPr>
        <w:t>, 28, 46010-Valencia, Spain.</w:t>
      </w:r>
      <w:proofErr w:type="gramEnd"/>
      <w:r w:rsidR="00806EBA" w:rsidRPr="006C1CED">
        <w:rPr>
          <w:rFonts w:ascii="Verdana" w:hAnsi="Verdana"/>
          <w:szCs w:val="24"/>
          <w:lang w:val="en-GB"/>
        </w:rPr>
        <w:t xml:space="preserve"> </w:t>
      </w:r>
      <w:hyperlink r:id="rId8" w:history="1">
        <w:r w:rsidR="00806EBA" w:rsidRPr="006C1CED">
          <w:rPr>
            <w:rStyle w:val="Hyperlink"/>
            <w:rFonts w:ascii="Verdana" w:hAnsi="Verdana"/>
            <w:color w:val="000000"/>
            <w:szCs w:val="24"/>
            <w:lang w:val="en-GB"/>
          </w:rPr>
          <w:t>artemio.cerda@uv.es</w:t>
        </w:r>
      </w:hyperlink>
      <w:r w:rsidR="00806EBA" w:rsidRPr="006C1CED">
        <w:rPr>
          <w:rFonts w:ascii="Verdana" w:hAnsi="Verdana"/>
          <w:szCs w:val="24"/>
          <w:lang w:val="en-GB"/>
        </w:rPr>
        <w:t xml:space="preserve"> </w:t>
      </w:r>
    </w:p>
    <w:p w:rsidR="002D3A13" w:rsidRPr="003A219A" w:rsidRDefault="002D3A13" w:rsidP="00376204">
      <w:pPr>
        <w:rPr>
          <w:rFonts w:ascii="Verdana" w:hAnsi="Verdana"/>
          <w:szCs w:val="24"/>
          <w:lang w:val="en-GB"/>
        </w:rPr>
      </w:pPr>
      <w:r w:rsidRPr="003A219A">
        <w:rPr>
          <w:rFonts w:ascii="Verdana" w:hAnsi="Verdana"/>
          <w:szCs w:val="24"/>
          <w:lang w:val="en-GB"/>
        </w:rPr>
        <w:t>[3]</w:t>
      </w:r>
      <w:r w:rsidR="000B2AD0" w:rsidRPr="003A219A">
        <w:rPr>
          <w:rFonts w:ascii="Verdana" w:hAnsi="Verdana" w:cs="Arial"/>
          <w:iCs/>
          <w:szCs w:val="24"/>
        </w:rPr>
        <w:t xml:space="preserve"> GRAM (Mediterranean Environmental Research Group), Dept of Physical Geography and Regional Geographic Analysis, University of Barcelona, Montalegre, 6. 08001 Barcelona, Spain, xubeda@gmail.com</w:t>
      </w:r>
    </w:p>
    <w:p w:rsidR="00115027" w:rsidRPr="006C1CED" w:rsidRDefault="00115027" w:rsidP="00376204">
      <w:pPr>
        <w:rPr>
          <w:rFonts w:ascii="Verdana" w:hAnsi="Verdana"/>
          <w:szCs w:val="24"/>
          <w:lang w:val="en-GB"/>
        </w:rPr>
      </w:pPr>
      <w:r w:rsidRPr="003A219A">
        <w:rPr>
          <w:rFonts w:ascii="Verdana" w:hAnsi="Verdana"/>
          <w:szCs w:val="24"/>
          <w:lang w:val="en-GB"/>
        </w:rPr>
        <w:t>[4]</w:t>
      </w:r>
      <w:r w:rsidR="000B2AD0" w:rsidRPr="003A219A">
        <w:rPr>
          <w:rFonts w:ascii="Verdana" w:hAnsi="Verdana" w:cs="Arial"/>
          <w:szCs w:val="24"/>
          <w:lang w:val="en-GB"/>
        </w:rPr>
        <w:t xml:space="preserve"> Environmental Soil Science Group. </w:t>
      </w:r>
      <w:proofErr w:type="gramStart"/>
      <w:r w:rsidR="000B2AD0" w:rsidRPr="003A219A">
        <w:rPr>
          <w:rFonts w:ascii="Verdana" w:hAnsi="Verdana" w:cs="Arial"/>
          <w:szCs w:val="24"/>
          <w:lang w:val="en-GB"/>
        </w:rPr>
        <w:t xml:space="preserve">Department of </w:t>
      </w:r>
      <w:proofErr w:type="spellStart"/>
      <w:r w:rsidR="000B2AD0" w:rsidRPr="003A219A">
        <w:rPr>
          <w:rFonts w:ascii="Verdana" w:hAnsi="Verdana" w:cs="Arial"/>
          <w:szCs w:val="24"/>
          <w:lang w:val="en-GB"/>
        </w:rPr>
        <w:t>Agrochemistry</w:t>
      </w:r>
      <w:proofErr w:type="spellEnd"/>
      <w:r w:rsidR="000B2AD0" w:rsidRPr="003A219A">
        <w:rPr>
          <w:rFonts w:ascii="Verdana" w:hAnsi="Verdana" w:cs="Arial"/>
          <w:szCs w:val="24"/>
          <w:lang w:val="en-GB"/>
        </w:rPr>
        <w:t xml:space="preserve"> and Environment.</w:t>
      </w:r>
      <w:proofErr w:type="gramEnd"/>
      <w:r w:rsidR="000B2AD0" w:rsidRPr="003A219A">
        <w:rPr>
          <w:rFonts w:ascii="Verdana" w:hAnsi="Verdana" w:cs="Arial"/>
          <w:szCs w:val="24"/>
          <w:lang w:val="en-GB"/>
        </w:rPr>
        <w:t xml:space="preserve"> </w:t>
      </w:r>
      <w:proofErr w:type="gramStart"/>
      <w:r w:rsidR="000B2AD0" w:rsidRPr="006C1CED">
        <w:rPr>
          <w:rFonts w:ascii="Verdana" w:hAnsi="Verdana" w:cs="Arial"/>
          <w:szCs w:val="24"/>
          <w:lang w:val="en-GB"/>
        </w:rPr>
        <w:t xml:space="preserve">Miguel </w:t>
      </w:r>
      <w:proofErr w:type="spellStart"/>
      <w:r w:rsidR="000B2AD0" w:rsidRPr="006C1CED">
        <w:rPr>
          <w:rFonts w:ascii="Verdana" w:hAnsi="Verdana" w:cs="Arial"/>
          <w:szCs w:val="24"/>
          <w:lang w:val="en-GB"/>
        </w:rPr>
        <w:t>Hernández</w:t>
      </w:r>
      <w:proofErr w:type="spellEnd"/>
      <w:r w:rsidR="000B2AD0" w:rsidRPr="006C1CED">
        <w:rPr>
          <w:rFonts w:ascii="Verdana" w:hAnsi="Verdana" w:cs="Arial"/>
          <w:szCs w:val="24"/>
          <w:lang w:val="en-GB"/>
        </w:rPr>
        <w:t xml:space="preserve"> University, </w:t>
      </w:r>
      <w:proofErr w:type="spellStart"/>
      <w:r w:rsidR="000B2AD0" w:rsidRPr="003A219A">
        <w:rPr>
          <w:rFonts w:ascii="Verdana" w:hAnsi="Verdana" w:cs="Arial"/>
          <w:szCs w:val="24"/>
        </w:rPr>
        <w:t>Avda</w:t>
      </w:r>
      <w:proofErr w:type="spellEnd"/>
      <w:r w:rsidR="000B2AD0" w:rsidRPr="003A219A">
        <w:rPr>
          <w:rFonts w:ascii="Verdana" w:hAnsi="Verdana" w:cs="Arial"/>
          <w:szCs w:val="24"/>
        </w:rPr>
        <w:t>.</w:t>
      </w:r>
      <w:proofErr w:type="gramEnd"/>
      <w:r w:rsidR="000B2AD0" w:rsidRPr="003A219A">
        <w:rPr>
          <w:rFonts w:ascii="Verdana" w:hAnsi="Verdana" w:cs="Arial"/>
          <w:szCs w:val="24"/>
        </w:rPr>
        <w:t xml:space="preserve"> de la </w:t>
      </w:r>
      <w:proofErr w:type="spellStart"/>
      <w:r w:rsidR="000B2AD0" w:rsidRPr="003A219A">
        <w:rPr>
          <w:rFonts w:ascii="Verdana" w:hAnsi="Verdana" w:cs="Arial"/>
          <w:szCs w:val="24"/>
        </w:rPr>
        <w:t>Universidad</w:t>
      </w:r>
      <w:proofErr w:type="spellEnd"/>
      <w:r w:rsidR="000B2AD0" w:rsidRPr="003A219A">
        <w:rPr>
          <w:rFonts w:ascii="Verdana" w:hAnsi="Verdana" w:cs="Arial"/>
          <w:szCs w:val="24"/>
        </w:rPr>
        <w:t xml:space="preserve"> s/n,</w:t>
      </w:r>
      <w:r w:rsidR="000B2AD0" w:rsidRPr="006C1CED">
        <w:rPr>
          <w:rFonts w:ascii="Verdana" w:hAnsi="Verdana" w:cs="Arial"/>
          <w:szCs w:val="24"/>
          <w:lang w:val="en-GB"/>
        </w:rPr>
        <w:t xml:space="preserve"> Elche, Alicante, Spain, </w:t>
      </w:r>
      <w:hyperlink r:id="rId9" w:history="1">
        <w:r w:rsidR="000B2AD0" w:rsidRPr="006C1CED">
          <w:rPr>
            <w:rStyle w:val="Hyperlink"/>
            <w:rFonts w:ascii="Verdana" w:hAnsi="Verdana" w:cs="Arial"/>
            <w:color w:val="auto"/>
            <w:szCs w:val="24"/>
            <w:u w:val="none"/>
            <w:lang w:val="en-GB"/>
          </w:rPr>
          <w:t>jorge.mataix@umh.es</w:t>
        </w:r>
      </w:hyperlink>
    </w:p>
    <w:p w:rsidR="00EE16B2" w:rsidRPr="003A219A" w:rsidRDefault="00232B60" w:rsidP="00376204">
      <w:pPr>
        <w:rPr>
          <w:rFonts w:ascii="Verdana" w:hAnsi="Verdana"/>
          <w:szCs w:val="24"/>
          <w:lang w:val="en-US"/>
        </w:rPr>
      </w:pPr>
      <w:r w:rsidRPr="003A219A">
        <w:rPr>
          <w:rFonts w:ascii="Verdana" w:hAnsi="Verdana"/>
          <w:szCs w:val="24"/>
          <w:lang w:val="en-GB"/>
        </w:rPr>
        <w:t>[</w:t>
      </w:r>
      <w:r w:rsidR="002A1C0E" w:rsidRPr="003A219A">
        <w:rPr>
          <w:rFonts w:ascii="Verdana" w:hAnsi="Verdana"/>
          <w:szCs w:val="24"/>
          <w:lang w:val="en-GB"/>
        </w:rPr>
        <w:t>5</w:t>
      </w:r>
      <w:r w:rsidRPr="003A219A">
        <w:rPr>
          <w:rFonts w:ascii="Verdana" w:hAnsi="Verdana"/>
          <w:szCs w:val="24"/>
          <w:lang w:val="en-GB"/>
        </w:rPr>
        <w:t>]</w:t>
      </w:r>
      <w:r w:rsidR="00EE16B2" w:rsidRPr="003A219A">
        <w:rPr>
          <w:rFonts w:ascii="Verdana" w:hAnsi="Verdana"/>
          <w:szCs w:val="24"/>
          <w:lang w:val="en-US"/>
        </w:rPr>
        <w:t xml:space="preserve"> USGS, 3215 Marine Street, Boulder, C</w:t>
      </w:r>
      <w:r w:rsidR="00376204" w:rsidRPr="003A219A">
        <w:rPr>
          <w:rFonts w:ascii="Verdana" w:hAnsi="Verdana"/>
          <w:szCs w:val="24"/>
          <w:lang w:val="en-US"/>
        </w:rPr>
        <w:t>olorado, USA, damartin@usgs.gov</w:t>
      </w:r>
    </w:p>
    <w:p w:rsidR="002A1C0E" w:rsidRPr="003A219A" w:rsidRDefault="002A1C0E" w:rsidP="00376204">
      <w:pPr>
        <w:pStyle w:val="NormalWeb"/>
        <w:spacing w:before="120" w:after="0" w:line="360" w:lineRule="auto"/>
        <w:rPr>
          <w:rFonts w:ascii="Verdana" w:hAnsi="Verdana" w:cs="Arial"/>
          <w:color w:val="000000"/>
        </w:rPr>
      </w:pPr>
      <w:r w:rsidRPr="003A219A">
        <w:rPr>
          <w:rFonts w:ascii="Verdana" w:hAnsi="Verdana"/>
        </w:rPr>
        <w:t>[6]</w:t>
      </w:r>
      <w:r w:rsidR="000B2AD0" w:rsidRPr="003A219A">
        <w:rPr>
          <w:rFonts w:ascii="Verdana" w:hAnsi="Verdana" w:cs="Arial"/>
        </w:rPr>
        <w:t xml:space="preserve"> </w:t>
      </w:r>
      <w:proofErr w:type="spellStart"/>
      <w:r w:rsidR="000B2AD0" w:rsidRPr="003A219A">
        <w:rPr>
          <w:rFonts w:ascii="Verdana" w:hAnsi="Verdana" w:cs="Arial"/>
          <w:color w:val="000000"/>
        </w:rPr>
        <w:t>MED_Soil</w:t>
      </w:r>
      <w:proofErr w:type="spellEnd"/>
      <w:r w:rsidR="000B2AD0" w:rsidRPr="003A219A">
        <w:rPr>
          <w:rFonts w:ascii="Verdana" w:hAnsi="Verdana" w:cs="Arial"/>
          <w:color w:val="000000"/>
        </w:rPr>
        <w:t xml:space="preserve"> Research Group, University of </w:t>
      </w:r>
      <w:proofErr w:type="spellStart"/>
      <w:r w:rsidR="000B2AD0" w:rsidRPr="003A219A">
        <w:rPr>
          <w:rFonts w:ascii="Verdana" w:hAnsi="Verdana" w:cs="Arial"/>
          <w:color w:val="000000"/>
        </w:rPr>
        <w:t>Sevilla</w:t>
      </w:r>
      <w:proofErr w:type="spellEnd"/>
      <w:r w:rsidR="000B2AD0" w:rsidRPr="003A219A">
        <w:rPr>
          <w:rFonts w:ascii="Verdana" w:hAnsi="Verdana" w:cs="Arial"/>
          <w:color w:val="000000"/>
        </w:rPr>
        <w:t xml:space="preserve">, </w:t>
      </w:r>
      <w:hyperlink r:id="rId10" w:tgtFrame="_blank" w:history="1">
        <w:r w:rsidR="000B2AD0" w:rsidRPr="003A219A">
          <w:rPr>
            <w:rStyle w:val="Hyperlink"/>
            <w:rFonts w:ascii="Verdana" w:hAnsi="Verdana" w:cs="Arial"/>
            <w:color w:val="000000"/>
            <w:u w:val="none"/>
          </w:rPr>
          <w:t>C/Profesor García González, s/n</w:t>
        </w:r>
      </w:hyperlink>
      <w:r w:rsidR="000B2AD0" w:rsidRPr="003A219A">
        <w:rPr>
          <w:rFonts w:ascii="Verdana" w:hAnsi="Verdana" w:cs="Arial"/>
          <w:color w:val="000000"/>
        </w:rPr>
        <w:t xml:space="preserve">. 41012, </w:t>
      </w:r>
      <w:proofErr w:type="spellStart"/>
      <w:r w:rsidR="000B2AD0" w:rsidRPr="003A219A">
        <w:rPr>
          <w:rFonts w:ascii="Verdana" w:hAnsi="Verdana" w:cs="Arial"/>
          <w:color w:val="000000"/>
        </w:rPr>
        <w:t>Sevilla</w:t>
      </w:r>
      <w:proofErr w:type="spellEnd"/>
      <w:r w:rsidR="000B2AD0" w:rsidRPr="003A219A">
        <w:rPr>
          <w:rFonts w:ascii="Verdana" w:hAnsi="Verdana" w:cs="Arial"/>
          <w:color w:val="000000"/>
        </w:rPr>
        <w:t xml:space="preserve">, Spain, </w:t>
      </w:r>
      <w:hyperlink r:id="rId11" w:history="1">
        <w:r w:rsidR="000B2AD0" w:rsidRPr="003A219A">
          <w:rPr>
            <w:rStyle w:val="Hyperlink"/>
            <w:rFonts w:ascii="Verdana" w:hAnsi="Verdana" w:cs="Arial"/>
            <w:color w:val="000000"/>
            <w:u w:val="none"/>
          </w:rPr>
          <w:t>antonio.jordan@us.es</w:t>
        </w:r>
      </w:hyperlink>
    </w:p>
    <w:p w:rsidR="00F80652" w:rsidRPr="006C1CED" w:rsidRDefault="00376204" w:rsidP="00376204">
      <w:pPr>
        <w:rPr>
          <w:rFonts w:ascii="Verdana" w:hAnsi="Verdana"/>
          <w:szCs w:val="24"/>
        </w:rPr>
      </w:pPr>
      <w:r w:rsidRPr="003A219A">
        <w:rPr>
          <w:rFonts w:ascii="Verdana" w:hAnsi="Verdana"/>
          <w:szCs w:val="24"/>
          <w:lang w:val="en-GB"/>
        </w:rPr>
        <w:t xml:space="preserve">[7] </w:t>
      </w:r>
      <w:r w:rsidR="000B2AD0" w:rsidRPr="003A219A">
        <w:rPr>
          <w:rFonts w:ascii="Verdana" w:hAnsi="Verdana" w:cs="Arial"/>
          <w:szCs w:val="24"/>
        </w:rPr>
        <w:t xml:space="preserve">Institute for Sustainable Agriculture (IAS-CSIC), Department of Agronomy, University of Cordoba. Av. </w:t>
      </w:r>
      <w:proofErr w:type="spellStart"/>
      <w:r w:rsidR="000B2AD0" w:rsidRPr="006C1CED">
        <w:rPr>
          <w:rFonts w:ascii="Verdana" w:hAnsi="Verdana" w:cs="Arial"/>
          <w:szCs w:val="24"/>
        </w:rPr>
        <w:t>Menendez</w:t>
      </w:r>
      <w:proofErr w:type="spellEnd"/>
      <w:r w:rsidR="000B2AD0" w:rsidRPr="006C1CED">
        <w:rPr>
          <w:rFonts w:ascii="Verdana" w:hAnsi="Verdana" w:cs="Arial"/>
          <w:szCs w:val="24"/>
        </w:rPr>
        <w:t xml:space="preserve"> Pidal s/n Campus </w:t>
      </w:r>
      <w:proofErr w:type="spellStart"/>
      <w:r w:rsidR="000B2AD0" w:rsidRPr="006C1CED">
        <w:rPr>
          <w:rFonts w:ascii="Verdana" w:hAnsi="Verdana" w:cs="Arial"/>
          <w:szCs w:val="24"/>
        </w:rPr>
        <w:t>Al</w:t>
      </w:r>
      <w:r w:rsidR="00EE16B2" w:rsidRPr="006C1CED">
        <w:rPr>
          <w:rFonts w:ascii="Verdana" w:hAnsi="Verdana" w:cs="Arial"/>
          <w:szCs w:val="24"/>
        </w:rPr>
        <w:t>ameda</w:t>
      </w:r>
      <w:proofErr w:type="spellEnd"/>
      <w:r w:rsidR="00EE16B2" w:rsidRPr="006C1CED">
        <w:rPr>
          <w:rFonts w:ascii="Verdana" w:hAnsi="Verdana" w:cs="Arial"/>
          <w:szCs w:val="24"/>
        </w:rPr>
        <w:t xml:space="preserve"> del </w:t>
      </w:r>
      <w:proofErr w:type="spellStart"/>
      <w:r w:rsidR="00EE16B2" w:rsidRPr="006C1CED">
        <w:rPr>
          <w:rFonts w:ascii="Verdana" w:hAnsi="Verdana" w:cs="Arial"/>
          <w:szCs w:val="24"/>
        </w:rPr>
        <w:t>Obispo</w:t>
      </w:r>
      <w:proofErr w:type="spellEnd"/>
      <w:r w:rsidR="00EE16B2" w:rsidRPr="006C1CED">
        <w:rPr>
          <w:rFonts w:ascii="Verdana" w:hAnsi="Verdana" w:cs="Arial"/>
          <w:szCs w:val="24"/>
        </w:rPr>
        <w:t xml:space="preserve">, </w:t>
      </w:r>
      <w:proofErr w:type="spellStart"/>
      <w:r w:rsidR="00EE16B2" w:rsidRPr="006C1CED">
        <w:rPr>
          <w:rFonts w:ascii="Verdana" w:hAnsi="Verdana" w:cs="Arial"/>
          <w:szCs w:val="24"/>
        </w:rPr>
        <w:t>Apartado</w:t>
      </w:r>
      <w:proofErr w:type="spellEnd"/>
      <w:r w:rsidR="00EE16B2" w:rsidRPr="006C1CED">
        <w:rPr>
          <w:rFonts w:ascii="Verdana" w:hAnsi="Verdana" w:cs="Arial"/>
          <w:szCs w:val="24"/>
        </w:rPr>
        <w:t xml:space="preserve"> 4084,</w:t>
      </w:r>
      <w:r w:rsidR="000B2AD0" w:rsidRPr="006C1CED">
        <w:rPr>
          <w:rFonts w:ascii="Verdana" w:hAnsi="Verdana" w:cs="Arial"/>
          <w:szCs w:val="24"/>
        </w:rPr>
        <w:t xml:space="preserve"> 14080</w:t>
      </w:r>
      <w:r w:rsidR="000B2AD0" w:rsidRPr="006C1CED">
        <w:rPr>
          <w:rStyle w:val="Strong"/>
          <w:rFonts w:ascii="Verdana" w:hAnsi="Verdana" w:cs="Arial"/>
          <w:szCs w:val="24"/>
        </w:rPr>
        <w:t>,</w:t>
      </w:r>
      <w:r w:rsidRPr="006C1CED">
        <w:rPr>
          <w:rFonts w:ascii="Verdana" w:hAnsi="Verdana" w:cs="Arial"/>
          <w:szCs w:val="24"/>
        </w:rPr>
        <w:t xml:space="preserve"> Córdoba, Spain </w:t>
      </w:r>
      <w:r w:rsidR="000B2AD0" w:rsidRPr="006C1CED">
        <w:rPr>
          <w:rFonts w:ascii="Verdana" w:hAnsi="Verdana" w:cs="Arial"/>
          <w:szCs w:val="24"/>
        </w:rPr>
        <w:t>mburguet@ias.csic.es</w:t>
      </w:r>
    </w:p>
    <w:p w:rsidR="002A1C0E" w:rsidRPr="006C1CED" w:rsidRDefault="002A1C0E" w:rsidP="00232B60">
      <w:pPr>
        <w:rPr>
          <w:rFonts w:ascii="Verdana" w:hAnsi="Verdana"/>
          <w:szCs w:val="24"/>
        </w:rPr>
      </w:pPr>
    </w:p>
    <w:p w:rsidR="009D0D66" w:rsidRPr="006C1CED" w:rsidRDefault="002A1C0E">
      <w:pPr>
        <w:rPr>
          <w:rFonts w:ascii="Verdana" w:hAnsi="Verdana"/>
          <w:szCs w:val="24"/>
        </w:rPr>
      </w:pPr>
      <w:proofErr w:type="spellStart"/>
      <w:r w:rsidRPr="006C1CED">
        <w:rPr>
          <w:rFonts w:ascii="Verdana" w:hAnsi="Verdana"/>
          <w:szCs w:val="24"/>
        </w:rPr>
        <w:t>Correspondence</w:t>
      </w:r>
      <w:proofErr w:type="spellEnd"/>
      <w:r w:rsidRPr="006C1CED">
        <w:rPr>
          <w:rFonts w:ascii="Verdana" w:hAnsi="Verdana"/>
          <w:szCs w:val="24"/>
        </w:rPr>
        <w:t xml:space="preserve"> </w:t>
      </w:r>
      <w:proofErr w:type="spellStart"/>
      <w:r w:rsidRPr="006C1CED">
        <w:rPr>
          <w:rFonts w:ascii="Verdana" w:hAnsi="Verdana"/>
          <w:szCs w:val="24"/>
        </w:rPr>
        <w:t>to</w:t>
      </w:r>
      <w:proofErr w:type="spellEnd"/>
      <w:r w:rsidRPr="006C1CED">
        <w:rPr>
          <w:rFonts w:ascii="Verdana" w:hAnsi="Verdana"/>
          <w:szCs w:val="24"/>
        </w:rPr>
        <w:t>: P. Pereira (pereiraub@gmail</w:t>
      </w:r>
      <w:r w:rsidR="009D0D66" w:rsidRPr="006C1CED">
        <w:rPr>
          <w:rFonts w:ascii="Verdana" w:hAnsi="Verdana"/>
          <w:szCs w:val="24"/>
        </w:rPr>
        <w:t>.com)</w:t>
      </w:r>
    </w:p>
    <w:p w:rsidR="009D0D66" w:rsidRPr="006C1CED" w:rsidRDefault="009D0D66">
      <w:pPr>
        <w:rPr>
          <w:rFonts w:ascii="Verdana" w:hAnsi="Verdana"/>
          <w:szCs w:val="24"/>
        </w:rPr>
      </w:pPr>
    </w:p>
    <w:p w:rsidR="00EE16B2" w:rsidRPr="006C1CED" w:rsidRDefault="00EE16B2">
      <w:pPr>
        <w:pStyle w:val="Subtitle"/>
        <w:rPr>
          <w:rFonts w:ascii="Verdana" w:hAnsi="Verdana"/>
        </w:rPr>
      </w:pPr>
    </w:p>
    <w:p w:rsidR="009D0D66" w:rsidRPr="003A219A" w:rsidRDefault="009D0D66">
      <w:pPr>
        <w:pStyle w:val="Subtitle"/>
        <w:rPr>
          <w:rFonts w:ascii="Verdana" w:hAnsi="Verdana"/>
          <w:lang w:val="en-GB"/>
        </w:rPr>
      </w:pPr>
      <w:r w:rsidRPr="003A219A">
        <w:rPr>
          <w:rFonts w:ascii="Verdana" w:hAnsi="Verdana"/>
          <w:lang w:val="en-GB"/>
        </w:rPr>
        <w:lastRenderedPageBreak/>
        <w:t>Abstract</w:t>
      </w:r>
    </w:p>
    <w:p w:rsidR="00C603AD" w:rsidRPr="003A219A" w:rsidRDefault="00C603AD" w:rsidP="00C603AD">
      <w:pPr>
        <w:spacing w:line="480" w:lineRule="auto"/>
        <w:rPr>
          <w:rFonts w:ascii="Verdana" w:hAnsi="Verdana"/>
          <w:szCs w:val="24"/>
        </w:rPr>
      </w:pPr>
    </w:p>
    <w:p w:rsidR="009D0D66" w:rsidRPr="003A219A" w:rsidRDefault="00C603AD" w:rsidP="00C603AD">
      <w:pPr>
        <w:rPr>
          <w:rFonts w:ascii="Verdana" w:hAnsi="Verdana"/>
          <w:szCs w:val="24"/>
          <w:lang w:val="en-GB"/>
        </w:rPr>
      </w:pPr>
      <w:r w:rsidRPr="003A219A">
        <w:rPr>
          <w:rFonts w:ascii="Verdana" w:hAnsi="Verdana"/>
          <w:szCs w:val="24"/>
          <w:lang w:val="en-GB"/>
        </w:rPr>
        <w:t xml:space="preserve">Ash thickness is a key variable in the protection of soil against erosion agents after planned and unplanned fires. </w:t>
      </w:r>
      <w:del w:id="0" w:author="Paulo" w:date="2013-02-13T11:40:00Z">
        <w:r w:rsidRPr="003A219A" w:rsidDel="00951F49">
          <w:rPr>
            <w:rFonts w:ascii="Verdana" w:hAnsi="Verdana"/>
            <w:szCs w:val="24"/>
            <w:lang w:val="en-GB"/>
          </w:rPr>
          <w:delText>Thicker ash provides better protection against raindrop impact and reduces the runoff response by retaining water and promoting water infiltration</w:delText>
        </w:r>
        <w:r w:rsidR="00B14FFE" w:rsidRPr="003A219A" w:rsidDel="00951F49">
          <w:rPr>
            <w:rFonts w:ascii="Verdana" w:hAnsi="Verdana"/>
            <w:szCs w:val="24"/>
            <w:lang w:val="en-GB"/>
          </w:rPr>
          <w:delText xml:space="preserve">. Despite this, </w:delText>
        </w:r>
        <w:r w:rsidR="00153317" w:rsidRPr="003A219A" w:rsidDel="00951F49">
          <w:rPr>
            <w:rFonts w:ascii="Verdana" w:hAnsi="Verdana"/>
            <w:szCs w:val="24"/>
            <w:lang w:val="en-GB"/>
          </w:rPr>
          <w:delText>little is known about the distribution and the evolution of the ash layer after the fires</w:delText>
        </w:r>
        <w:r w:rsidRPr="003A219A" w:rsidDel="00951F49">
          <w:rPr>
            <w:rFonts w:ascii="Verdana" w:hAnsi="Verdana"/>
            <w:szCs w:val="24"/>
            <w:lang w:val="en-GB"/>
          </w:rPr>
          <w:delText xml:space="preserve">. </w:delText>
        </w:r>
      </w:del>
      <w:r w:rsidRPr="003A219A">
        <w:rPr>
          <w:rFonts w:ascii="Verdana" w:hAnsi="Verdana"/>
          <w:szCs w:val="24"/>
        </w:rPr>
        <w:t xml:space="preserve">Ash </w:t>
      </w:r>
      <w:proofErr w:type="spellStart"/>
      <w:r w:rsidRPr="003A219A">
        <w:rPr>
          <w:rFonts w:ascii="Verdana" w:hAnsi="Verdana"/>
          <w:szCs w:val="24"/>
        </w:rPr>
        <w:t>thickness</w:t>
      </w:r>
      <w:proofErr w:type="spellEnd"/>
      <w:r w:rsidRPr="003A219A">
        <w:rPr>
          <w:rFonts w:ascii="Verdana" w:hAnsi="Verdana"/>
          <w:szCs w:val="24"/>
        </w:rPr>
        <w:t xml:space="preserve"> </w:t>
      </w:r>
      <w:proofErr w:type="spellStart"/>
      <w:r w:rsidRPr="003A219A">
        <w:rPr>
          <w:rFonts w:ascii="Verdana" w:hAnsi="Verdana"/>
          <w:szCs w:val="24"/>
        </w:rPr>
        <w:t>measurements</w:t>
      </w:r>
      <w:proofErr w:type="spellEnd"/>
      <w:r w:rsidRPr="003A219A">
        <w:rPr>
          <w:rFonts w:ascii="Verdana" w:hAnsi="Verdana"/>
          <w:szCs w:val="24"/>
        </w:rPr>
        <w:t xml:space="preserve"> </w:t>
      </w:r>
      <w:proofErr w:type="spellStart"/>
      <w:r w:rsidRPr="003A219A">
        <w:rPr>
          <w:rFonts w:ascii="Verdana" w:hAnsi="Verdana"/>
          <w:szCs w:val="24"/>
        </w:rPr>
        <w:t>were</w:t>
      </w:r>
      <w:proofErr w:type="spellEnd"/>
      <w:r w:rsidRPr="003A219A">
        <w:rPr>
          <w:rFonts w:ascii="Verdana" w:hAnsi="Verdana"/>
          <w:szCs w:val="24"/>
        </w:rPr>
        <w:t xml:space="preserve"> </w:t>
      </w:r>
      <w:proofErr w:type="spellStart"/>
      <w:r w:rsidR="00AF64C8" w:rsidRPr="003A219A">
        <w:rPr>
          <w:rFonts w:ascii="Verdana" w:hAnsi="Verdana"/>
          <w:szCs w:val="24"/>
        </w:rPr>
        <w:t>conducted</w:t>
      </w:r>
      <w:proofErr w:type="spellEnd"/>
      <w:r w:rsidR="00AF64C8" w:rsidRPr="003A219A">
        <w:rPr>
          <w:rFonts w:ascii="Verdana" w:hAnsi="Verdana"/>
          <w:szCs w:val="24"/>
        </w:rPr>
        <w:t xml:space="preserve"> </w:t>
      </w:r>
      <w:proofErr w:type="spellStart"/>
      <w:r w:rsidR="00AF64C8" w:rsidRPr="003A219A">
        <w:rPr>
          <w:rFonts w:ascii="Verdana" w:hAnsi="Verdana"/>
          <w:szCs w:val="24"/>
        </w:rPr>
        <w:t>along</w:t>
      </w:r>
      <w:proofErr w:type="spellEnd"/>
      <w:r w:rsidR="00AF64C8" w:rsidRPr="003A219A">
        <w:rPr>
          <w:rFonts w:ascii="Verdana" w:hAnsi="Verdana"/>
          <w:szCs w:val="24"/>
        </w:rPr>
        <w:t xml:space="preserve"> </w:t>
      </w:r>
      <w:proofErr w:type="spellStart"/>
      <w:r w:rsidR="003422F7" w:rsidRPr="003A219A">
        <w:rPr>
          <w:rFonts w:ascii="Verdana" w:hAnsi="Verdana"/>
          <w:szCs w:val="24"/>
        </w:rPr>
        <w:t>two</w:t>
      </w:r>
      <w:proofErr w:type="spellEnd"/>
      <w:r w:rsidR="003422F7" w:rsidRPr="003A219A">
        <w:rPr>
          <w:rFonts w:ascii="Verdana" w:hAnsi="Verdana"/>
          <w:szCs w:val="24"/>
        </w:rPr>
        <w:t xml:space="preserve"> </w:t>
      </w:r>
      <w:proofErr w:type="spellStart"/>
      <w:r w:rsidRPr="003A219A">
        <w:rPr>
          <w:rFonts w:ascii="Verdana" w:hAnsi="Verdana"/>
          <w:szCs w:val="24"/>
        </w:rPr>
        <w:t>transect</w:t>
      </w:r>
      <w:r w:rsidR="003422F7" w:rsidRPr="003A219A">
        <w:rPr>
          <w:rFonts w:ascii="Verdana" w:hAnsi="Verdana"/>
          <w:szCs w:val="24"/>
        </w:rPr>
        <w:t>s</w:t>
      </w:r>
      <w:proofErr w:type="spellEnd"/>
      <w:r w:rsidRPr="003A219A">
        <w:rPr>
          <w:rFonts w:ascii="Verdana" w:hAnsi="Verdana"/>
          <w:szCs w:val="24"/>
        </w:rPr>
        <w:t xml:space="preserve"> </w:t>
      </w:r>
      <w:r w:rsidR="003422F7" w:rsidRPr="003A219A">
        <w:rPr>
          <w:rFonts w:ascii="Verdana" w:hAnsi="Verdana"/>
          <w:szCs w:val="24"/>
        </w:rPr>
        <w:t xml:space="preserve">(flat </w:t>
      </w:r>
      <w:proofErr w:type="spellStart"/>
      <w:r w:rsidR="003422F7" w:rsidRPr="003A219A">
        <w:rPr>
          <w:rFonts w:ascii="Verdana" w:hAnsi="Verdana"/>
          <w:szCs w:val="24"/>
        </w:rPr>
        <w:t>and</w:t>
      </w:r>
      <w:proofErr w:type="spellEnd"/>
      <w:r w:rsidR="003422F7" w:rsidRPr="003A219A">
        <w:rPr>
          <w:rFonts w:ascii="Verdana" w:hAnsi="Verdana"/>
          <w:szCs w:val="24"/>
        </w:rPr>
        <w:t xml:space="preserve"> </w:t>
      </w:r>
      <w:proofErr w:type="spellStart"/>
      <w:r w:rsidR="003422F7" w:rsidRPr="003A219A">
        <w:rPr>
          <w:rFonts w:ascii="Verdana" w:hAnsi="Verdana"/>
          <w:szCs w:val="24"/>
        </w:rPr>
        <w:t>sloping</w:t>
      </w:r>
      <w:proofErr w:type="spellEnd"/>
      <w:r w:rsidR="003422F7" w:rsidRPr="003A219A">
        <w:rPr>
          <w:rFonts w:ascii="Verdana" w:hAnsi="Verdana"/>
          <w:szCs w:val="24"/>
        </w:rPr>
        <w:t xml:space="preserve"> </w:t>
      </w:r>
      <w:proofErr w:type="spellStart"/>
      <w:r w:rsidR="003422F7" w:rsidRPr="003A219A">
        <w:rPr>
          <w:rFonts w:ascii="Verdana" w:hAnsi="Verdana"/>
          <w:szCs w:val="24"/>
        </w:rPr>
        <w:t>areas</w:t>
      </w:r>
      <w:proofErr w:type="spellEnd"/>
      <w:r w:rsidR="003422F7" w:rsidRPr="003A219A">
        <w:rPr>
          <w:rFonts w:ascii="Verdana" w:hAnsi="Verdana"/>
          <w:szCs w:val="24"/>
        </w:rPr>
        <w:t xml:space="preserve">) </w:t>
      </w:r>
      <w:proofErr w:type="spellStart"/>
      <w:r w:rsidR="003422F7" w:rsidRPr="003A219A">
        <w:rPr>
          <w:rFonts w:ascii="Verdana" w:hAnsi="Verdana"/>
          <w:szCs w:val="24"/>
        </w:rPr>
        <w:t>following</w:t>
      </w:r>
      <w:proofErr w:type="spellEnd"/>
      <w:r w:rsidR="003422F7" w:rsidRPr="003A219A">
        <w:rPr>
          <w:rFonts w:ascii="Verdana" w:hAnsi="Verdana"/>
          <w:szCs w:val="24"/>
        </w:rPr>
        <w:t xml:space="preserve"> a</w:t>
      </w:r>
      <w:r w:rsidR="00AF64C8" w:rsidRPr="003A219A">
        <w:rPr>
          <w:rFonts w:ascii="Verdana" w:hAnsi="Verdana"/>
          <w:szCs w:val="24"/>
        </w:rPr>
        <w:t xml:space="preserve"> </w:t>
      </w:r>
      <w:proofErr w:type="spellStart"/>
      <w:r w:rsidRPr="003A219A">
        <w:rPr>
          <w:rFonts w:ascii="Verdana" w:hAnsi="Verdana"/>
          <w:szCs w:val="24"/>
        </w:rPr>
        <w:t>grid</w:t>
      </w:r>
      <w:proofErr w:type="spellEnd"/>
      <w:r w:rsidR="00AF64C8" w:rsidRPr="003A219A">
        <w:rPr>
          <w:rFonts w:ascii="Verdana" w:hAnsi="Verdana"/>
          <w:szCs w:val="24"/>
        </w:rPr>
        <w:t xml:space="preserve"> experimental design</w:t>
      </w:r>
      <w:r w:rsidRPr="003A219A">
        <w:rPr>
          <w:rFonts w:ascii="Verdana" w:hAnsi="Verdana"/>
          <w:szCs w:val="24"/>
        </w:rPr>
        <w:t xml:space="preserve">. </w:t>
      </w:r>
      <w:del w:id="1" w:author="Paulo" w:date="2013-02-13T11:46:00Z">
        <w:r w:rsidRPr="003A219A" w:rsidDel="00951F49">
          <w:rPr>
            <w:rFonts w:ascii="Verdana" w:hAnsi="Verdana"/>
            <w:szCs w:val="24"/>
          </w:rPr>
          <w:delText>Both transects extended from the burned area into an adjacent unburned area.</w:delText>
        </w:r>
        <w:r w:rsidR="006B5856" w:rsidRPr="003A219A" w:rsidDel="00951F49">
          <w:rPr>
            <w:rFonts w:ascii="Verdana" w:hAnsi="Verdana"/>
            <w:szCs w:val="24"/>
            <w:lang w:val="en-GB"/>
          </w:rPr>
          <w:delText xml:space="preserve"> We analysed ash thickness evolution according to time and fire severity.</w:delText>
        </w:r>
        <w:r w:rsidRPr="003A219A" w:rsidDel="00951F49">
          <w:rPr>
            <w:rFonts w:ascii="Verdana" w:hAnsi="Verdana"/>
            <w:szCs w:val="24"/>
            <w:lang w:val="en-GB"/>
          </w:rPr>
          <w:delText xml:space="preserve"> </w:delText>
        </w:r>
      </w:del>
      <w:r w:rsidRPr="003A219A">
        <w:rPr>
          <w:rFonts w:ascii="Verdana" w:hAnsi="Verdana"/>
          <w:szCs w:val="24"/>
          <w:lang w:val="en-GB"/>
        </w:rPr>
        <w:t>In order to interpolate data with accuracy and identify the techniques with the least bias, several interpolation methods were tested</w:t>
      </w:r>
      <w:r w:rsidR="00355E1D" w:rsidRPr="003A219A">
        <w:rPr>
          <w:rFonts w:ascii="Verdana" w:hAnsi="Verdana"/>
          <w:szCs w:val="24"/>
          <w:lang w:val="en-GB"/>
        </w:rPr>
        <w:t xml:space="preserve"> in the grid plot</w:t>
      </w:r>
      <w:r w:rsidRPr="003A219A">
        <w:rPr>
          <w:rFonts w:ascii="Verdana" w:hAnsi="Verdana"/>
          <w:szCs w:val="24"/>
          <w:lang w:val="en-GB"/>
        </w:rPr>
        <w:t xml:space="preserve">. Overall, </w:t>
      </w:r>
      <w:r w:rsidR="00D574C1" w:rsidRPr="003A219A">
        <w:rPr>
          <w:rFonts w:ascii="Verdana" w:hAnsi="Verdana"/>
          <w:szCs w:val="24"/>
          <w:lang w:val="en-GB"/>
        </w:rPr>
        <w:t>the fire</w:t>
      </w:r>
      <w:r w:rsidRPr="003A219A">
        <w:rPr>
          <w:rFonts w:ascii="Verdana" w:hAnsi="Verdana"/>
          <w:szCs w:val="24"/>
          <w:lang w:val="en-GB"/>
        </w:rPr>
        <w:t xml:space="preserve"> had a low severity. The fire significantly reduced the gr</w:t>
      </w:r>
      <w:r w:rsidR="00D7285E" w:rsidRPr="003A219A">
        <w:rPr>
          <w:rFonts w:ascii="Verdana" w:hAnsi="Verdana"/>
          <w:szCs w:val="24"/>
          <w:lang w:val="en-GB"/>
        </w:rPr>
        <w:t>ound cover</w:t>
      </w:r>
      <w:r w:rsidRPr="003A219A">
        <w:rPr>
          <w:rFonts w:ascii="Verdana" w:hAnsi="Verdana"/>
          <w:szCs w:val="24"/>
          <w:lang w:val="en-GB"/>
        </w:rPr>
        <w:t>, especially on slop</w:t>
      </w:r>
      <w:r w:rsidR="003422F7" w:rsidRPr="003A219A">
        <w:rPr>
          <w:rFonts w:ascii="Verdana" w:hAnsi="Verdana"/>
          <w:szCs w:val="24"/>
          <w:lang w:val="en-GB"/>
        </w:rPr>
        <w:t>ing</w:t>
      </w:r>
      <w:r w:rsidRPr="003A219A">
        <w:rPr>
          <w:rFonts w:ascii="Verdana" w:hAnsi="Verdana"/>
          <w:szCs w:val="24"/>
          <w:lang w:val="en-GB"/>
        </w:rPr>
        <w:t xml:space="preserve"> areas owing to the higher fire severity and/or less biomass previous to the fire. Ash thickness depends on fire severity and is thin where fire severity was higher</w:t>
      </w:r>
      <w:r w:rsidR="00D574C1" w:rsidRPr="003A219A">
        <w:rPr>
          <w:rFonts w:ascii="Verdana" w:hAnsi="Verdana"/>
          <w:szCs w:val="24"/>
          <w:lang w:val="en-GB"/>
        </w:rPr>
        <w:t xml:space="preserve"> </w:t>
      </w:r>
      <w:r w:rsidRPr="003A219A">
        <w:rPr>
          <w:rFonts w:ascii="Verdana" w:hAnsi="Verdana"/>
          <w:szCs w:val="24"/>
          <w:lang w:val="en-GB"/>
        </w:rPr>
        <w:t>and thicker in lower fire severity</w:t>
      </w:r>
      <w:r w:rsidR="00D574C1" w:rsidRPr="003A219A">
        <w:rPr>
          <w:rFonts w:ascii="Verdana" w:hAnsi="Verdana"/>
          <w:szCs w:val="24"/>
          <w:lang w:val="en-GB"/>
        </w:rPr>
        <w:t xml:space="preserve"> </w:t>
      </w:r>
      <w:r w:rsidR="00AD61FB" w:rsidRPr="003A219A">
        <w:rPr>
          <w:rFonts w:ascii="Verdana" w:hAnsi="Verdana"/>
          <w:szCs w:val="24"/>
          <w:lang w:val="en-GB"/>
        </w:rPr>
        <w:t>sites</w:t>
      </w:r>
      <w:r w:rsidRPr="003A219A">
        <w:rPr>
          <w:rFonts w:ascii="Verdana" w:hAnsi="Verdana"/>
          <w:szCs w:val="24"/>
          <w:lang w:val="en-GB"/>
        </w:rPr>
        <w:t>. The ash thickness decreased with time after the fire.</w:t>
      </w:r>
      <w:r w:rsidR="00D2247B" w:rsidRPr="003A219A">
        <w:rPr>
          <w:rFonts w:ascii="Verdana" w:hAnsi="Verdana"/>
          <w:szCs w:val="24"/>
          <w:lang w:val="en-GB"/>
        </w:rPr>
        <w:t xml:space="preserve"> Between 4 and 16 days after the fire, ash </w:t>
      </w:r>
      <w:r w:rsidR="00AD61FB" w:rsidRPr="003A219A">
        <w:rPr>
          <w:rFonts w:ascii="Verdana" w:hAnsi="Verdana"/>
          <w:szCs w:val="24"/>
          <w:lang w:val="en-GB"/>
        </w:rPr>
        <w:t xml:space="preserve">was </w:t>
      </w:r>
      <w:r w:rsidR="00D2247B" w:rsidRPr="003A219A">
        <w:rPr>
          <w:rFonts w:ascii="Verdana" w:hAnsi="Verdana"/>
          <w:szCs w:val="24"/>
          <w:lang w:val="en-GB"/>
        </w:rPr>
        <w:t xml:space="preserve">transported </w:t>
      </w:r>
      <w:r w:rsidR="00AD61FB" w:rsidRPr="003A219A">
        <w:rPr>
          <w:rFonts w:ascii="Verdana" w:hAnsi="Verdana"/>
          <w:szCs w:val="24"/>
          <w:lang w:val="en-GB"/>
        </w:rPr>
        <w:t>by</w:t>
      </w:r>
      <w:r w:rsidR="00D2247B" w:rsidRPr="003A219A">
        <w:rPr>
          <w:rFonts w:ascii="Verdana" w:hAnsi="Verdana"/>
          <w:szCs w:val="24"/>
          <w:lang w:val="en-GB"/>
        </w:rPr>
        <w:t xml:space="preserve"> wind.</w:t>
      </w:r>
      <w:r w:rsidRPr="003A219A">
        <w:rPr>
          <w:rFonts w:ascii="Verdana" w:hAnsi="Verdana"/>
          <w:szCs w:val="24"/>
          <w:lang w:val="en-GB"/>
        </w:rPr>
        <w:t xml:space="preserve"> The major reduction </w:t>
      </w:r>
      <w:r w:rsidR="00AD61FB" w:rsidRPr="003A219A">
        <w:rPr>
          <w:rFonts w:ascii="Verdana" w:hAnsi="Verdana"/>
          <w:szCs w:val="24"/>
          <w:lang w:val="en-GB"/>
        </w:rPr>
        <w:t xml:space="preserve">took place </w:t>
      </w:r>
      <w:r w:rsidRPr="003A219A">
        <w:rPr>
          <w:rFonts w:ascii="Verdana" w:hAnsi="Verdana"/>
          <w:szCs w:val="24"/>
          <w:lang w:val="en-GB"/>
        </w:rPr>
        <w:t xml:space="preserve">between 16 and 34 days after the fire as a result of </w:t>
      </w:r>
      <w:r w:rsidR="00AD61FB" w:rsidRPr="003A219A">
        <w:rPr>
          <w:rFonts w:ascii="Verdana" w:hAnsi="Verdana"/>
          <w:szCs w:val="24"/>
          <w:lang w:val="en-GB"/>
        </w:rPr>
        <w:t>rainfall, and was more efficient where fire severity was higher</w:t>
      </w:r>
      <w:r w:rsidRPr="003A219A">
        <w:rPr>
          <w:rFonts w:ascii="Verdana" w:hAnsi="Verdana"/>
          <w:szCs w:val="24"/>
          <w:lang w:val="en-GB"/>
        </w:rPr>
        <w:t>. Between 34 and 45 days after the fire no significant differences in ash thickness</w:t>
      </w:r>
      <w:r w:rsidR="00D574C1" w:rsidRPr="003A219A">
        <w:rPr>
          <w:rFonts w:ascii="Verdana" w:hAnsi="Verdana"/>
          <w:szCs w:val="24"/>
          <w:lang w:val="en-GB"/>
        </w:rPr>
        <w:t xml:space="preserve"> </w:t>
      </w:r>
      <w:r w:rsidRPr="003A219A">
        <w:rPr>
          <w:rFonts w:ascii="Verdana" w:hAnsi="Verdana"/>
          <w:szCs w:val="24"/>
          <w:lang w:val="en-GB"/>
        </w:rPr>
        <w:t>were identified among ash colours and only traces of the ash layer remained.</w:t>
      </w:r>
      <w:r w:rsidR="00F94370" w:rsidRPr="003A219A">
        <w:rPr>
          <w:rFonts w:ascii="Verdana" w:hAnsi="Verdana"/>
          <w:szCs w:val="24"/>
          <w:lang w:val="en-GB"/>
        </w:rPr>
        <w:t xml:space="preserve"> </w:t>
      </w:r>
      <w:proofErr w:type="gramStart"/>
      <w:r w:rsidR="00F94370" w:rsidRPr="003A219A">
        <w:rPr>
          <w:rFonts w:ascii="Verdana" w:hAnsi="Verdana"/>
          <w:szCs w:val="24"/>
          <w:lang w:val="en-GB"/>
        </w:rPr>
        <w:t xml:space="preserve">The </w:t>
      </w:r>
      <w:proofErr w:type="spellStart"/>
      <w:r w:rsidR="00F94370" w:rsidRPr="003A219A">
        <w:rPr>
          <w:rFonts w:ascii="Verdana" w:hAnsi="Verdana"/>
          <w:szCs w:val="24"/>
          <w:lang w:val="en-GB"/>
        </w:rPr>
        <w:t>omni</w:t>
      </w:r>
      <w:proofErr w:type="spellEnd"/>
      <w:r w:rsidR="00F94370" w:rsidRPr="003A219A">
        <w:rPr>
          <w:rFonts w:ascii="Verdana" w:hAnsi="Verdana"/>
          <w:szCs w:val="24"/>
          <w:lang w:val="en-GB"/>
        </w:rPr>
        <w:t xml:space="preserve">-directional experimental </w:t>
      </w:r>
      <w:proofErr w:type="spellStart"/>
      <w:r w:rsidR="00F94370" w:rsidRPr="003A219A">
        <w:rPr>
          <w:rFonts w:ascii="Verdana" w:hAnsi="Verdana"/>
          <w:szCs w:val="24"/>
          <w:lang w:val="en-GB"/>
        </w:rPr>
        <w:t>variograms</w:t>
      </w:r>
      <w:proofErr w:type="spellEnd"/>
      <w:r w:rsidR="00F94370" w:rsidRPr="003A219A">
        <w:rPr>
          <w:rFonts w:ascii="Verdana" w:hAnsi="Verdana"/>
          <w:szCs w:val="24"/>
          <w:lang w:val="en-GB"/>
        </w:rPr>
        <w:t xml:space="preserve"> shown that variable structure did not change importantly with the time</w:t>
      </w:r>
      <w:ins w:id="2" w:author="Paulo" w:date="2013-02-13T11:49:00Z">
        <w:r w:rsidR="00CC49C3">
          <w:rPr>
            <w:rFonts w:ascii="Verdana" w:hAnsi="Verdana"/>
            <w:szCs w:val="24"/>
            <w:lang w:val="en-GB"/>
          </w:rPr>
          <w:t>.</w:t>
        </w:r>
      </w:ins>
      <w:proofErr w:type="gramEnd"/>
      <w:del w:id="3" w:author="Paulo" w:date="2013-02-13T11:49:00Z">
        <w:r w:rsidR="00F94370" w:rsidRPr="003A219A" w:rsidDel="00CC49C3">
          <w:rPr>
            <w:rFonts w:ascii="Verdana" w:hAnsi="Verdana"/>
            <w:szCs w:val="24"/>
            <w:lang w:val="en-GB"/>
          </w:rPr>
          <w:delText>,</w:delText>
        </w:r>
      </w:del>
      <w:r w:rsidR="00F94370" w:rsidRPr="003A219A">
        <w:rPr>
          <w:rFonts w:ascii="Verdana" w:hAnsi="Verdana"/>
          <w:szCs w:val="24"/>
          <w:lang w:val="en-GB"/>
        </w:rPr>
        <w:t xml:space="preserve"> </w:t>
      </w:r>
      <w:del w:id="4" w:author="Paulo" w:date="2013-02-13T11:49:00Z">
        <w:r w:rsidR="00F94370" w:rsidRPr="003A219A" w:rsidDel="00CC49C3">
          <w:rPr>
            <w:rFonts w:ascii="Verdana" w:hAnsi="Verdana"/>
            <w:szCs w:val="24"/>
            <w:lang w:val="en-GB"/>
          </w:rPr>
          <w:delText>however,</w:delText>
        </w:r>
        <w:r w:rsidR="00A33D03" w:rsidRPr="003A219A" w:rsidDel="00CC49C3">
          <w:rPr>
            <w:rFonts w:ascii="Verdana" w:hAnsi="Verdana"/>
            <w:szCs w:val="24"/>
            <w:lang w:val="en-GB"/>
          </w:rPr>
          <w:delText xml:space="preserve"> </w:delText>
        </w:r>
        <w:r w:rsidR="00F94370" w:rsidRPr="003A219A" w:rsidDel="00CC49C3">
          <w:rPr>
            <w:rFonts w:ascii="Verdana" w:hAnsi="Verdana"/>
            <w:szCs w:val="24"/>
            <w:lang w:val="en-GB"/>
          </w:rPr>
          <w:delText>t</w:delText>
        </w:r>
        <w:r w:rsidR="00A33D03" w:rsidRPr="003A219A" w:rsidDel="00CC49C3">
          <w:rPr>
            <w:rFonts w:ascii="Verdana" w:hAnsi="Verdana"/>
            <w:szCs w:val="24"/>
            <w:lang w:val="en-GB"/>
          </w:rPr>
          <w:delText>he most accurate interpolation methods were differe</w:delText>
        </w:r>
        <w:r w:rsidR="00F94370" w:rsidRPr="003A219A" w:rsidDel="00CC49C3">
          <w:rPr>
            <w:rFonts w:ascii="Verdana" w:hAnsi="Verdana"/>
            <w:szCs w:val="24"/>
            <w:lang w:val="en-GB"/>
          </w:rPr>
          <w:delText>nt highlighting</w:delText>
        </w:r>
        <w:r w:rsidR="00A33D03" w:rsidRPr="003A219A" w:rsidDel="00CC49C3">
          <w:rPr>
            <w:rFonts w:ascii="Verdana" w:hAnsi="Verdana"/>
            <w:szCs w:val="24"/>
            <w:lang w:val="en-GB"/>
          </w:rPr>
          <w:delText xml:space="preserve"> the</w:delText>
        </w:r>
        <w:r w:rsidR="00AF5C7C" w:rsidRPr="003A219A" w:rsidDel="00CC49C3">
          <w:rPr>
            <w:rFonts w:ascii="Verdana" w:hAnsi="Verdana"/>
            <w:szCs w:val="24"/>
            <w:lang w:val="en-GB"/>
          </w:rPr>
          <w:delText xml:space="preserve"> slight</w:delText>
        </w:r>
        <w:r w:rsidR="00A33D03" w:rsidRPr="003A219A" w:rsidDel="00CC49C3">
          <w:rPr>
            <w:rFonts w:ascii="Verdana" w:hAnsi="Verdana"/>
            <w:szCs w:val="24"/>
            <w:lang w:val="en-GB"/>
          </w:rPr>
          <w:delText xml:space="preserve"> different patterns of ash thickness distribution</w:delText>
        </w:r>
        <w:r w:rsidR="00403183" w:rsidRPr="003A219A" w:rsidDel="00CC49C3">
          <w:rPr>
            <w:rFonts w:ascii="Verdana" w:hAnsi="Verdana"/>
            <w:szCs w:val="24"/>
            <w:lang w:val="en-GB"/>
          </w:rPr>
          <w:delText xml:space="preserve"> with the time</w:delText>
        </w:r>
        <w:r w:rsidR="00A33D03" w:rsidRPr="003A219A" w:rsidDel="00CC49C3">
          <w:rPr>
            <w:rFonts w:ascii="Verdana" w:hAnsi="Verdana"/>
            <w:szCs w:val="24"/>
            <w:lang w:val="en-GB"/>
          </w:rPr>
          <w:delText xml:space="preserve">. </w:delText>
        </w:r>
      </w:del>
      <w:proofErr w:type="gramStart"/>
      <w:r w:rsidRPr="003A219A">
        <w:rPr>
          <w:rFonts w:ascii="Verdana" w:hAnsi="Verdana"/>
          <w:szCs w:val="24"/>
          <w:lang w:val="en-GB"/>
        </w:rPr>
        <w:t>The</w:t>
      </w:r>
      <w:proofErr w:type="gramEnd"/>
      <w:r w:rsidRPr="003A219A">
        <w:rPr>
          <w:rFonts w:ascii="Verdana" w:hAnsi="Verdana"/>
          <w:szCs w:val="24"/>
          <w:lang w:val="en-GB"/>
        </w:rPr>
        <w:t xml:space="preserve"> ash spatial variability increased</w:t>
      </w:r>
      <w:r w:rsidR="00873D85" w:rsidRPr="003A219A">
        <w:rPr>
          <w:rFonts w:ascii="Verdana" w:hAnsi="Verdana"/>
          <w:szCs w:val="24"/>
          <w:lang w:val="en-GB"/>
        </w:rPr>
        <w:t xml:space="preserve"> with the time</w:t>
      </w:r>
      <w:r w:rsidRPr="003A219A">
        <w:rPr>
          <w:rFonts w:ascii="Verdana" w:hAnsi="Verdana"/>
          <w:szCs w:val="24"/>
          <w:lang w:val="en-GB"/>
        </w:rPr>
        <w:t>, particularly on the slope, a</w:t>
      </w:r>
      <w:r w:rsidR="00A33D03" w:rsidRPr="003A219A">
        <w:rPr>
          <w:rFonts w:ascii="Verdana" w:hAnsi="Verdana"/>
          <w:szCs w:val="24"/>
          <w:lang w:val="en-GB"/>
        </w:rPr>
        <w:t xml:space="preserve">s a result of water erosion. </w:t>
      </w:r>
    </w:p>
    <w:p w:rsidR="00A33D03" w:rsidRPr="003A219A" w:rsidRDefault="00A33D03" w:rsidP="00C603AD">
      <w:pPr>
        <w:rPr>
          <w:rFonts w:ascii="Verdana" w:hAnsi="Verdana"/>
          <w:szCs w:val="24"/>
          <w:lang w:val="en-GB"/>
        </w:rPr>
      </w:pPr>
      <w:r w:rsidRPr="003A219A">
        <w:rPr>
          <w:rFonts w:ascii="Verdana" w:hAnsi="Verdana"/>
          <w:b/>
          <w:szCs w:val="24"/>
          <w:lang w:val="en-GB"/>
        </w:rPr>
        <w:lastRenderedPageBreak/>
        <w:t>Keywords:</w:t>
      </w:r>
      <w:r w:rsidRPr="003A219A">
        <w:rPr>
          <w:rFonts w:ascii="Verdana" w:hAnsi="Verdana"/>
          <w:szCs w:val="24"/>
          <w:lang w:val="en-GB"/>
        </w:rPr>
        <w:t xml:space="preserve"> </w:t>
      </w:r>
      <w:r w:rsidR="009F2C0D" w:rsidRPr="003A219A">
        <w:rPr>
          <w:rFonts w:ascii="Verdana" w:hAnsi="Verdana"/>
          <w:szCs w:val="24"/>
          <w:lang w:val="en-GB"/>
        </w:rPr>
        <w:t xml:space="preserve">Ash thickness, </w:t>
      </w:r>
      <w:r w:rsidR="00AD61FB" w:rsidRPr="003A219A">
        <w:rPr>
          <w:rFonts w:ascii="Verdana" w:hAnsi="Verdana"/>
          <w:szCs w:val="24"/>
          <w:lang w:val="en-GB"/>
        </w:rPr>
        <w:t>F</w:t>
      </w:r>
      <w:r w:rsidR="00EF46D9" w:rsidRPr="003A219A">
        <w:rPr>
          <w:rFonts w:ascii="Verdana" w:hAnsi="Verdana"/>
          <w:szCs w:val="24"/>
          <w:lang w:val="en-GB"/>
        </w:rPr>
        <w:t xml:space="preserve">ire severity, </w:t>
      </w:r>
      <w:r w:rsidR="00AD61FB" w:rsidRPr="003A219A">
        <w:rPr>
          <w:rFonts w:ascii="Verdana" w:hAnsi="Verdana"/>
          <w:szCs w:val="24"/>
          <w:lang w:val="en-GB"/>
        </w:rPr>
        <w:t>I</w:t>
      </w:r>
      <w:r w:rsidR="00EF46D9" w:rsidRPr="003A219A">
        <w:rPr>
          <w:rFonts w:ascii="Verdana" w:hAnsi="Verdana"/>
          <w:szCs w:val="24"/>
          <w:lang w:val="en-GB"/>
        </w:rPr>
        <w:t>nterpolation methods</w:t>
      </w:r>
      <w:r w:rsidR="00AD61FB" w:rsidRPr="003A219A">
        <w:rPr>
          <w:rFonts w:ascii="Verdana" w:hAnsi="Verdana"/>
          <w:szCs w:val="24"/>
          <w:lang w:val="en-GB"/>
        </w:rPr>
        <w:t>, Grassland, Lithuania</w:t>
      </w:r>
    </w:p>
    <w:p w:rsidR="009D0D66" w:rsidRPr="003A219A" w:rsidRDefault="009D0D66">
      <w:pPr>
        <w:rPr>
          <w:rFonts w:ascii="Verdana" w:hAnsi="Verdana"/>
          <w:szCs w:val="24"/>
          <w:lang w:val="en-GB"/>
        </w:rPr>
      </w:pPr>
    </w:p>
    <w:p w:rsidR="009D0D66" w:rsidRPr="003A219A" w:rsidRDefault="009D0D66">
      <w:pPr>
        <w:pStyle w:val="Heading1"/>
        <w:rPr>
          <w:rFonts w:ascii="Verdana" w:hAnsi="Verdana"/>
          <w:szCs w:val="24"/>
          <w:lang w:val="en-GB"/>
        </w:rPr>
      </w:pPr>
      <w:r w:rsidRPr="003A219A">
        <w:rPr>
          <w:rFonts w:ascii="Verdana" w:hAnsi="Verdana"/>
          <w:szCs w:val="24"/>
          <w:lang w:val="en-GB"/>
        </w:rPr>
        <w:t>Introduction</w:t>
      </w:r>
    </w:p>
    <w:p w:rsidR="006F0DC1" w:rsidRPr="003A219A" w:rsidRDefault="006F0DC1" w:rsidP="006F0DC1">
      <w:pPr>
        <w:tabs>
          <w:tab w:val="left" w:pos="2520"/>
        </w:tabs>
        <w:rPr>
          <w:rFonts w:ascii="Verdana" w:hAnsi="Verdana"/>
          <w:szCs w:val="24"/>
          <w:lang w:val="en-GB"/>
        </w:rPr>
      </w:pPr>
      <w:r w:rsidRPr="003A219A">
        <w:rPr>
          <w:rFonts w:ascii="Verdana" w:hAnsi="Verdana"/>
          <w:szCs w:val="24"/>
          <w:lang w:val="en-GB"/>
        </w:rPr>
        <w:t xml:space="preserve">After fire, especially in severe crown fires and in grassland fires, the ash and the remaining vegetation cover on the soil surface are the main protection against erosion agents. </w:t>
      </w:r>
      <w:r w:rsidR="00AD61FB" w:rsidRPr="003A219A">
        <w:rPr>
          <w:rFonts w:ascii="Verdana" w:hAnsi="Verdana"/>
          <w:szCs w:val="24"/>
          <w:lang w:val="en-GB"/>
        </w:rPr>
        <w:t>The wash of the ash depends on the rainfall characteristics and the ash properties (</w:t>
      </w:r>
      <w:proofErr w:type="spellStart"/>
      <w:r w:rsidR="00AD61FB" w:rsidRPr="003A219A">
        <w:rPr>
          <w:rFonts w:ascii="Verdana" w:hAnsi="Verdana"/>
          <w:szCs w:val="24"/>
          <w:lang w:val="en-GB"/>
        </w:rPr>
        <w:t>Cerdà</w:t>
      </w:r>
      <w:proofErr w:type="spellEnd"/>
      <w:r w:rsidR="00AD61FB" w:rsidRPr="003A219A">
        <w:rPr>
          <w:rFonts w:ascii="Verdana" w:hAnsi="Verdana"/>
          <w:szCs w:val="24"/>
          <w:lang w:val="en-GB"/>
        </w:rPr>
        <w:t xml:space="preserve"> and </w:t>
      </w:r>
      <w:proofErr w:type="spellStart"/>
      <w:r w:rsidR="00AD61FB" w:rsidRPr="003A219A">
        <w:rPr>
          <w:rFonts w:ascii="Verdana" w:hAnsi="Verdana"/>
          <w:szCs w:val="24"/>
          <w:lang w:val="en-GB"/>
        </w:rPr>
        <w:t>Doerr</w:t>
      </w:r>
      <w:proofErr w:type="spellEnd"/>
      <w:r w:rsidR="00AD61FB" w:rsidRPr="003A219A">
        <w:rPr>
          <w:rFonts w:ascii="Verdana" w:hAnsi="Verdana"/>
          <w:szCs w:val="24"/>
          <w:lang w:val="en-GB"/>
        </w:rPr>
        <w:t xml:space="preserve">, 2008). </w:t>
      </w:r>
      <w:r w:rsidRPr="003A219A">
        <w:rPr>
          <w:rFonts w:ascii="Verdana" w:hAnsi="Verdana"/>
          <w:szCs w:val="24"/>
          <w:lang w:val="en-GB"/>
        </w:rPr>
        <w:t xml:space="preserve">The characteristics of the ash depend upon the plant species burned, amount of biomass, fuel moisture content, </w:t>
      </w:r>
      <w:proofErr w:type="gramStart"/>
      <w:r w:rsidRPr="003A219A">
        <w:rPr>
          <w:rFonts w:ascii="Verdana" w:hAnsi="Verdana"/>
          <w:szCs w:val="24"/>
          <w:lang w:val="en-GB"/>
        </w:rPr>
        <w:t>temperature</w:t>
      </w:r>
      <w:proofErr w:type="gramEnd"/>
      <w:r w:rsidRPr="003A219A">
        <w:rPr>
          <w:rFonts w:ascii="Verdana" w:hAnsi="Verdana"/>
          <w:szCs w:val="24"/>
          <w:lang w:val="en-GB"/>
        </w:rPr>
        <w:t xml:space="preserve"> and residence time of the flames (</w:t>
      </w:r>
      <w:proofErr w:type="spellStart"/>
      <w:r w:rsidRPr="003A219A">
        <w:rPr>
          <w:rFonts w:ascii="Verdana" w:hAnsi="Verdana"/>
          <w:szCs w:val="24"/>
          <w:lang w:val="en-GB"/>
        </w:rPr>
        <w:t>Ulery</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1993; </w:t>
      </w:r>
      <w:proofErr w:type="spellStart"/>
      <w:r w:rsidRPr="003A219A">
        <w:rPr>
          <w:rFonts w:ascii="Verdana" w:hAnsi="Verdana"/>
          <w:szCs w:val="24"/>
          <w:lang w:val="en-GB"/>
        </w:rPr>
        <w:t>Úbeda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2009; Pereira </w:t>
      </w:r>
      <w:r w:rsidR="00C274ED" w:rsidRPr="003A219A">
        <w:rPr>
          <w:rFonts w:ascii="Verdana" w:hAnsi="Verdana"/>
          <w:szCs w:val="24"/>
          <w:lang w:val="en-GB"/>
        </w:rPr>
        <w:t>et al.</w:t>
      </w:r>
      <w:r w:rsidRPr="003A219A">
        <w:rPr>
          <w:rFonts w:ascii="Verdana" w:hAnsi="Verdana"/>
          <w:szCs w:val="24"/>
          <w:lang w:val="en-GB"/>
        </w:rPr>
        <w:t xml:space="preserve"> 2009). </w:t>
      </w:r>
      <w:del w:id="5" w:author="Paulo" w:date="2013-02-13T11:53:00Z">
        <w:r w:rsidRPr="003A219A" w:rsidDel="00DF6E5E">
          <w:rPr>
            <w:rFonts w:ascii="Verdana" w:hAnsi="Verdana"/>
            <w:szCs w:val="24"/>
            <w:lang w:val="en-GB"/>
          </w:rPr>
          <w:delText xml:space="preserve">Also, it is widely recognized that ash is an important source of nutrients for post-fire ecosystem recuperation (Mataix-Solera </w:delText>
        </w:r>
        <w:r w:rsidR="00C274ED" w:rsidRPr="003A219A" w:rsidDel="00DF6E5E">
          <w:rPr>
            <w:rFonts w:ascii="Verdana" w:hAnsi="Verdana"/>
            <w:szCs w:val="24"/>
            <w:lang w:val="en-GB"/>
          </w:rPr>
          <w:delText>et al.</w:delText>
        </w:r>
        <w:r w:rsidRPr="003A219A" w:rsidDel="00DF6E5E">
          <w:rPr>
            <w:rFonts w:ascii="Verdana" w:hAnsi="Verdana"/>
            <w:szCs w:val="24"/>
            <w:lang w:val="en-GB"/>
          </w:rPr>
          <w:delText xml:space="preserve"> 2009). Ash is an important source of Calcium, Magnesium and Potassium, but also of some micro-nutrients that could act like contaminants such as Aluminium, Manganese, Iron</w:delText>
        </w:r>
        <w:r w:rsidR="000D2A31" w:rsidRPr="003A219A" w:rsidDel="00DF6E5E">
          <w:rPr>
            <w:rFonts w:ascii="Verdana" w:hAnsi="Verdana"/>
            <w:szCs w:val="24"/>
            <w:lang w:val="en-GB"/>
          </w:rPr>
          <w:delText xml:space="preserve"> and Zinc (Pereira </w:delText>
        </w:r>
        <w:r w:rsidR="00C274ED" w:rsidRPr="003A219A" w:rsidDel="00DF6E5E">
          <w:rPr>
            <w:rFonts w:ascii="Verdana" w:hAnsi="Verdana"/>
            <w:szCs w:val="24"/>
            <w:lang w:val="en-GB"/>
          </w:rPr>
          <w:delText>et al.</w:delText>
        </w:r>
        <w:r w:rsidR="000D2A31" w:rsidRPr="003A219A" w:rsidDel="00DF6E5E">
          <w:rPr>
            <w:rFonts w:ascii="Verdana" w:hAnsi="Verdana"/>
            <w:szCs w:val="24"/>
            <w:lang w:val="en-GB"/>
          </w:rPr>
          <w:delText xml:space="preserve"> 2010</w:delText>
        </w:r>
        <w:r w:rsidRPr="003A219A" w:rsidDel="00DF6E5E">
          <w:rPr>
            <w:rFonts w:ascii="Verdana" w:hAnsi="Verdana"/>
            <w:szCs w:val="24"/>
            <w:lang w:val="en-GB"/>
          </w:rPr>
          <w:delText xml:space="preserve">). </w:delText>
        </w:r>
      </w:del>
      <w:r w:rsidRPr="003A219A">
        <w:rPr>
          <w:rFonts w:ascii="Verdana" w:hAnsi="Verdana"/>
          <w:szCs w:val="24"/>
          <w:lang w:val="en-GB"/>
        </w:rPr>
        <w:t>Ash plays an important role in post-fire runoff and erosion. Some studies have shown that ash can enhance runoff and erosion by sealing the soil surface (</w:t>
      </w:r>
      <w:proofErr w:type="spellStart"/>
      <w:r w:rsidRPr="003A219A">
        <w:rPr>
          <w:rFonts w:ascii="Verdana" w:hAnsi="Verdana"/>
          <w:szCs w:val="24"/>
          <w:lang w:val="en-GB"/>
        </w:rPr>
        <w:t>Gabet</w:t>
      </w:r>
      <w:proofErr w:type="spellEnd"/>
      <w:r w:rsidRPr="003A219A">
        <w:rPr>
          <w:rFonts w:ascii="Verdana" w:hAnsi="Verdana"/>
          <w:szCs w:val="24"/>
          <w:lang w:val="en-GB"/>
        </w:rPr>
        <w:t xml:space="preserve"> and Sternberg, 2008; </w:t>
      </w:r>
      <w:proofErr w:type="spellStart"/>
      <w:r w:rsidRPr="003A219A">
        <w:rPr>
          <w:rFonts w:ascii="Verdana" w:hAnsi="Verdana"/>
          <w:szCs w:val="24"/>
          <w:lang w:val="en-GB"/>
        </w:rPr>
        <w:t>Onda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2009), or decrease runoff as result of water storage (</w:t>
      </w:r>
      <w:proofErr w:type="spellStart"/>
      <w:r w:rsidRPr="003A219A">
        <w:rPr>
          <w:rFonts w:ascii="Verdana" w:hAnsi="Verdana"/>
          <w:szCs w:val="24"/>
          <w:lang w:val="en-GB"/>
        </w:rPr>
        <w:t>Cerdà</w:t>
      </w:r>
      <w:proofErr w:type="spellEnd"/>
      <w:r w:rsidRPr="003A219A">
        <w:rPr>
          <w:rFonts w:ascii="Verdana" w:hAnsi="Verdana"/>
          <w:szCs w:val="24"/>
          <w:lang w:val="en-GB"/>
        </w:rPr>
        <w:t xml:space="preserve"> and </w:t>
      </w:r>
      <w:proofErr w:type="spellStart"/>
      <w:r w:rsidRPr="003A219A">
        <w:rPr>
          <w:rFonts w:ascii="Verdana" w:hAnsi="Verdana"/>
          <w:szCs w:val="24"/>
          <w:lang w:val="en-GB"/>
        </w:rPr>
        <w:t>Doerr</w:t>
      </w:r>
      <w:proofErr w:type="spellEnd"/>
      <w:r w:rsidRPr="003A219A">
        <w:rPr>
          <w:rFonts w:ascii="Verdana" w:hAnsi="Verdana"/>
          <w:szCs w:val="24"/>
          <w:lang w:val="en-GB"/>
        </w:rPr>
        <w:t xml:space="preserve">, 2008; Woods and Balfour, 2008; Zavala </w:t>
      </w:r>
      <w:r w:rsidR="00C274ED" w:rsidRPr="003A219A">
        <w:rPr>
          <w:rFonts w:ascii="Verdana" w:hAnsi="Verdana"/>
          <w:szCs w:val="24"/>
          <w:lang w:val="en-GB"/>
        </w:rPr>
        <w:t>et al.</w:t>
      </w:r>
      <w:r w:rsidRPr="003A219A">
        <w:rPr>
          <w:rFonts w:ascii="Verdana" w:hAnsi="Verdana"/>
          <w:szCs w:val="24"/>
          <w:lang w:val="en-GB"/>
        </w:rPr>
        <w:t xml:space="preserve"> 2009), or both (Woods and Balfour, 2010). For example, Woods and Balfour (2010) observed that a &lt;1cm ash layer overlying a coarse soil led to clogging of the larger pores, enhancing the runoff</w:t>
      </w:r>
      <w:r w:rsidR="00D574C1" w:rsidRPr="003A219A">
        <w:rPr>
          <w:rFonts w:ascii="Verdana" w:hAnsi="Verdana"/>
          <w:szCs w:val="24"/>
          <w:lang w:val="en-GB"/>
        </w:rPr>
        <w:t xml:space="preserve"> </w:t>
      </w:r>
      <w:r w:rsidRPr="003A219A">
        <w:rPr>
          <w:rFonts w:ascii="Verdana" w:hAnsi="Verdana"/>
          <w:szCs w:val="24"/>
          <w:lang w:val="en-GB"/>
        </w:rPr>
        <w:t xml:space="preserve">response in relation to pre-fire conditions. On the other hand, the same ash overlying a fine textured soil did not have any effect on pore clogging. </w:t>
      </w:r>
      <w:proofErr w:type="spellStart"/>
      <w:r w:rsidRPr="003A219A">
        <w:rPr>
          <w:rFonts w:ascii="Verdana" w:hAnsi="Verdana"/>
          <w:szCs w:val="24"/>
          <w:lang w:val="en-GB"/>
        </w:rPr>
        <w:t>Cerdà</w:t>
      </w:r>
      <w:proofErr w:type="spellEnd"/>
      <w:r w:rsidRPr="003A219A">
        <w:rPr>
          <w:rFonts w:ascii="Verdana" w:hAnsi="Verdana"/>
          <w:szCs w:val="24"/>
          <w:lang w:val="en-GB"/>
        </w:rPr>
        <w:t xml:space="preserve"> (1998</w:t>
      </w:r>
      <w:r w:rsidR="00913508" w:rsidRPr="003A219A">
        <w:rPr>
          <w:rFonts w:ascii="Verdana" w:hAnsi="Verdana"/>
          <w:szCs w:val="24"/>
          <w:lang w:val="en-GB"/>
        </w:rPr>
        <w:t>a</w:t>
      </w:r>
      <w:r w:rsidRPr="003A219A">
        <w:rPr>
          <w:rFonts w:ascii="Verdana" w:hAnsi="Verdana"/>
          <w:szCs w:val="24"/>
          <w:lang w:val="en-GB"/>
        </w:rPr>
        <w:t xml:space="preserve">) found that the infiltration rates of recently </w:t>
      </w:r>
      <w:r w:rsidR="00AD61FB" w:rsidRPr="003A219A">
        <w:rPr>
          <w:rFonts w:ascii="Verdana" w:hAnsi="Verdana"/>
          <w:szCs w:val="24"/>
          <w:lang w:val="en-GB"/>
        </w:rPr>
        <w:t>fire-affected</w:t>
      </w:r>
      <w:r w:rsidRPr="003A219A">
        <w:rPr>
          <w:rFonts w:ascii="Verdana" w:hAnsi="Verdana"/>
          <w:szCs w:val="24"/>
          <w:lang w:val="en-GB"/>
        </w:rPr>
        <w:t xml:space="preserve"> soils were high due to the protective cover of the ash. These authors observed that ash layer water storage increased with ash thickness and that this storage likely prevented or reduced runoff. </w:t>
      </w:r>
      <w:del w:id="6" w:author="Paulo" w:date="2013-02-13T11:55:00Z">
        <w:r w:rsidRPr="003A219A" w:rsidDel="00DF6E5E">
          <w:rPr>
            <w:rFonts w:ascii="Verdana" w:hAnsi="Verdana"/>
            <w:szCs w:val="24"/>
            <w:lang w:val="en-GB"/>
          </w:rPr>
          <w:delText>Little is known about the effects of ash thickness on the nutrients in runoff, however Bod</w:delText>
        </w:r>
        <w:r w:rsidR="00AD61FB" w:rsidRPr="003A219A" w:rsidDel="00DF6E5E">
          <w:rPr>
            <w:rFonts w:ascii="Verdana" w:hAnsi="Verdana"/>
            <w:szCs w:val="24"/>
            <w:lang w:val="en-GB"/>
          </w:rPr>
          <w:delText>í</w:delText>
        </w:r>
        <w:r w:rsidRPr="003A219A" w:rsidDel="00DF6E5E">
          <w:rPr>
            <w:rFonts w:ascii="Verdana" w:hAnsi="Verdana"/>
            <w:szCs w:val="24"/>
            <w:lang w:val="en-GB"/>
          </w:rPr>
          <w:delText xml:space="preserve"> et al. (2011a) did not </w:delText>
        </w:r>
        <w:r w:rsidRPr="003A219A" w:rsidDel="00DF6E5E">
          <w:rPr>
            <w:rFonts w:ascii="Verdana" w:hAnsi="Verdana"/>
            <w:szCs w:val="24"/>
            <w:lang w:val="en-GB"/>
          </w:rPr>
          <w:lastRenderedPageBreak/>
          <w:delText xml:space="preserve">find any differences between the nutrient flux in runoff from ash with ash depths of 5, 15 and 30 mm, which means that the runoff is </w:delText>
        </w:r>
        <w:r w:rsidR="00260643" w:rsidRPr="003A219A" w:rsidDel="00DF6E5E">
          <w:rPr>
            <w:rFonts w:ascii="Verdana" w:hAnsi="Verdana"/>
            <w:szCs w:val="24"/>
            <w:lang w:val="en-GB"/>
          </w:rPr>
          <w:delText xml:space="preserve">easily </w:delText>
        </w:r>
        <w:r w:rsidRPr="003A219A" w:rsidDel="00DF6E5E">
          <w:rPr>
            <w:rFonts w:ascii="Verdana" w:hAnsi="Verdana"/>
            <w:szCs w:val="24"/>
            <w:lang w:val="en-GB"/>
          </w:rPr>
          <w:delText>saturated with cations.</w:delText>
        </w:r>
        <w:r w:rsidR="00D574C1" w:rsidRPr="003A219A" w:rsidDel="00DF6E5E">
          <w:rPr>
            <w:rFonts w:ascii="Verdana" w:hAnsi="Verdana"/>
            <w:szCs w:val="24"/>
            <w:lang w:val="en-GB"/>
          </w:rPr>
          <w:delText xml:space="preserve"> </w:delText>
        </w:r>
      </w:del>
    </w:p>
    <w:p w:rsidR="006F0DC1" w:rsidRPr="003A219A" w:rsidRDefault="006F0DC1" w:rsidP="006F0DC1">
      <w:pPr>
        <w:tabs>
          <w:tab w:val="left" w:pos="2520"/>
        </w:tabs>
        <w:rPr>
          <w:rFonts w:ascii="Verdana" w:hAnsi="Verdana"/>
          <w:szCs w:val="24"/>
          <w:lang w:val="en-GB"/>
        </w:rPr>
      </w:pPr>
      <w:r w:rsidRPr="003A219A">
        <w:rPr>
          <w:rFonts w:ascii="Verdana" w:hAnsi="Verdana"/>
          <w:szCs w:val="24"/>
          <w:lang w:val="en-GB"/>
        </w:rPr>
        <w:t>The protection of the soil by ash and vegetative residues is of major importance until vegetation recovers (</w:t>
      </w:r>
      <w:proofErr w:type="spellStart"/>
      <w:r w:rsidRPr="003A219A">
        <w:rPr>
          <w:rFonts w:ascii="Verdana" w:hAnsi="Verdana"/>
          <w:szCs w:val="24"/>
          <w:lang w:val="en-GB"/>
        </w:rPr>
        <w:t>Cerdà</w:t>
      </w:r>
      <w:proofErr w:type="spellEnd"/>
      <w:r w:rsidRPr="003A219A">
        <w:rPr>
          <w:rFonts w:ascii="Verdana" w:hAnsi="Verdana"/>
          <w:szCs w:val="24"/>
          <w:lang w:val="en-GB"/>
        </w:rPr>
        <w:t xml:space="preserve"> </w:t>
      </w:r>
      <w:r w:rsidR="007703FF" w:rsidRPr="003A219A">
        <w:rPr>
          <w:rFonts w:ascii="Verdana" w:hAnsi="Verdana"/>
          <w:szCs w:val="24"/>
          <w:lang w:val="en-GB"/>
        </w:rPr>
        <w:t>1998a</w:t>
      </w:r>
      <w:r w:rsidRPr="003A219A">
        <w:rPr>
          <w:rFonts w:ascii="Verdana" w:hAnsi="Verdana"/>
          <w:szCs w:val="24"/>
          <w:lang w:val="en-GB"/>
        </w:rPr>
        <w:t>; Woods and Balfour, 2008).</w:t>
      </w:r>
      <w:del w:id="7" w:author="Paulo" w:date="2013-02-13T11:56:00Z">
        <w:r w:rsidRPr="003A219A" w:rsidDel="004D6DE9">
          <w:rPr>
            <w:rFonts w:ascii="Verdana" w:hAnsi="Verdana"/>
            <w:szCs w:val="24"/>
            <w:lang w:val="en-GB"/>
          </w:rPr>
          <w:delText xml:space="preserve"> In addition ash is an important source of nutrie</w:delText>
        </w:r>
        <w:r w:rsidR="00302E2B" w:rsidRPr="003A219A" w:rsidDel="004D6DE9">
          <w:rPr>
            <w:rFonts w:ascii="Verdana" w:hAnsi="Verdana"/>
            <w:szCs w:val="24"/>
            <w:lang w:val="en-GB"/>
          </w:rPr>
          <w:delText xml:space="preserve">nts for vegetation </w:delText>
        </w:r>
        <w:r w:rsidR="007703FF" w:rsidRPr="003A219A" w:rsidDel="004D6DE9">
          <w:rPr>
            <w:rFonts w:ascii="Verdana" w:hAnsi="Verdana"/>
            <w:szCs w:val="24"/>
            <w:lang w:val="en-GB"/>
          </w:rPr>
          <w:delText xml:space="preserve">recovery </w:delText>
        </w:r>
        <w:r w:rsidR="00302E2B" w:rsidRPr="003A219A" w:rsidDel="004D6DE9">
          <w:rPr>
            <w:rFonts w:ascii="Verdana" w:hAnsi="Verdana"/>
            <w:szCs w:val="24"/>
            <w:lang w:val="en-GB"/>
          </w:rPr>
          <w:delText xml:space="preserve">(Pereira </w:delText>
        </w:r>
        <w:r w:rsidR="00C274ED" w:rsidRPr="003A219A" w:rsidDel="004D6DE9">
          <w:rPr>
            <w:rFonts w:ascii="Verdana" w:hAnsi="Verdana"/>
            <w:szCs w:val="24"/>
            <w:lang w:val="en-GB"/>
          </w:rPr>
          <w:delText>et al.</w:delText>
        </w:r>
        <w:r w:rsidR="00302E2B" w:rsidRPr="003A219A" w:rsidDel="004D6DE9">
          <w:rPr>
            <w:rFonts w:ascii="Verdana" w:hAnsi="Verdana"/>
            <w:szCs w:val="24"/>
            <w:lang w:val="en-GB"/>
          </w:rPr>
          <w:delText xml:space="preserve"> 2012</w:delText>
        </w:r>
        <w:r w:rsidR="00293F15" w:rsidRPr="003A219A" w:rsidDel="004D6DE9">
          <w:rPr>
            <w:rFonts w:ascii="Verdana" w:hAnsi="Verdana"/>
            <w:szCs w:val="24"/>
            <w:lang w:val="en-GB"/>
          </w:rPr>
          <w:delText>a</w:delText>
        </w:r>
        <w:r w:rsidRPr="003A219A" w:rsidDel="004D6DE9">
          <w:rPr>
            <w:rFonts w:ascii="Verdana" w:hAnsi="Verdana"/>
            <w:szCs w:val="24"/>
            <w:lang w:val="en-GB"/>
          </w:rPr>
          <w:delText>)</w:delText>
        </w:r>
      </w:del>
      <w:r w:rsidR="00302E2B" w:rsidRPr="003A219A">
        <w:rPr>
          <w:rFonts w:ascii="Verdana" w:hAnsi="Verdana"/>
          <w:szCs w:val="24"/>
          <w:lang w:val="en-GB"/>
        </w:rPr>
        <w:t>.</w:t>
      </w:r>
      <w:r w:rsidR="007703FF" w:rsidRPr="003A219A">
        <w:rPr>
          <w:rFonts w:ascii="Verdana" w:hAnsi="Verdana"/>
          <w:szCs w:val="24"/>
          <w:lang w:val="en-GB"/>
        </w:rPr>
        <w:t xml:space="preserve"> </w:t>
      </w:r>
      <w:r w:rsidRPr="003A219A">
        <w:rPr>
          <w:rFonts w:ascii="Verdana" w:hAnsi="Verdana"/>
          <w:szCs w:val="24"/>
          <w:lang w:val="en-GB"/>
        </w:rPr>
        <w:t>The capacity of ash to protect soil depends upon the topography of the burned area, meteorological conditions post-fire and ash thickness. High fire severity can reduce the thickness of the litter layer cover (</w:t>
      </w:r>
      <w:proofErr w:type="spellStart"/>
      <w:r w:rsidRPr="003A219A">
        <w:rPr>
          <w:rFonts w:ascii="Verdana" w:hAnsi="Verdana"/>
          <w:szCs w:val="24"/>
          <w:lang w:val="en-GB"/>
        </w:rPr>
        <w:t>Cerdà</w:t>
      </w:r>
      <w:proofErr w:type="spellEnd"/>
      <w:r w:rsidRPr="003A219A">
        <w:rPr>
          <w:rFonts w:ascii="Verdana" w:hAnsi="Verdana"/>
          <w:szCs w:val="24"/>
          <w:lang w:val="en-GB"/>
        </w:rPr>
        <w:t xml:space="preserve"> and </w:t>
      </w:r>
      <w:proofErr w:type="spellStart"/>
      <w:r w:rsidRPr="003A219A">
        <w:rPr>
          <w:rFonts w:ascii="Verdana" w:hAnsi="Verdana"/>
          <w:szCs w:val="24"/>
          <w:lang w:val="en-GB"/>
        </w:rPr>
        <w:t>Doerr</w:t>
      </w:r>
      <w:proofErr w:type="spellEnd"/>
      <w:r w:rsidR="000D2A31" w:rsidRPr="003A219A">
        <w:rPr>
          <w:rFonts w:ascii="Verdana" w:hAnsi="Verdana"/>
          <w:szCs w:val="24"/>
          <w:lang w:val="en-GB"/>
        </w:rPr>
        <w:t xml:space="preserve">, 2008; Pereira </w:t>
      </w:r>
      <w:r w:rsidR="00C274ED" w:rsidRPr="003A219A">
        <w:rPr>
          <w:rFonts w:ascii="Verdana" w:hAnsi="Verdana"/>
          <w:szCs w:val="24"/>
          <w:lang w:val="en-GB"/>
        </w:rPr>
        <w:t>et al.</w:t>
      </w:r>
      <w:r w:rsidR="000D2A31" w:rsidRPr="003A219A">
        <w:rPr>
          <w:rFonts w:ascii="Verdana" w:hAnsi="Verdana"/>
          <w:szCs w:val="24"/>
          <w:lang w:val="en-GB"/>
        </w:rPr>
        <w:t xml:space="preserve"> 2010</w:t>
      </w:r>
      <w:r w:rsidRPr="003A219A">
        <w:rPr>
          <w:rFonts w:ascii="Verdana" w:hAnsi="Verdana"/>
          <w:szCs w:val="24"/>
          <w:lang w:val="en-GB"/>
        </w:rPr>
        <w:t>). Several studies have been conducted on the effects of ash on soil properties in burned areas (</w:t>
      </w:r>
      <w:proofErr w:type="spellStart"/>
      <w:r w:rsidRPr="003A219A">
        <w:rPr>
          <w:rFonts w:ascii="Verdana" w:hAnsi="Verdana"/>
          <w:szCs w:val="24"/>
          <w:lang w:val="en-GB"/>
        </w:rPr>
        <w:t>Mallik</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1984; Leighton-Boyce </w:t>
      </w:r>
      <w:r w:rsidR="00C274ED" w:rsidRPr="003A219A">
        <w:rPr>
          <w:rFonts w:ascii="Verdana" w:hAnsi="Verdana"/>
          <w:szCs w:val="24"/>
          <w:lang w:val="en-GB"/>
        </w:rPr>
        <w:t>et al.</w:t>
      </w:r>
      <w:r w:rsidRPr="003A219A">
        <w:rPr>
          <w:rFonts w:ascii="Verdana" w:hAnsi="Verdana"/>
          <w:szCs w:val="24"/>
          <w:lang w:val="en-GB"/>
        </w:rPr>
        <w:t xml:space="preserve"> 2007; </w:t>
      </w:r>
      <w:proofErr w:type="spellStart"/>
      <w:r w:rsidRPr="003A219A">
        <w:rPr>
          <w:rFonts w:ascii="Verdana" w:hAnsi="Verdana"/>
          <w:szCs w:val="24"/>
          <w:lang w:val="en-GB"/>
        </w:rPr>
        <w:t>Cerdà</w:t>
      </w:r>
      <w:proofErr w:type="spellEnd"/>
      <w:r w:rsidRPr="003A219A">
        <w:rPr>
          <w:rFonts w:ascii="Verdana" w:hAnsi="Verdana"/>
          <w:szCs w:val="24"/>
          <w:lang w:val="en-GB"/>
        </w:rPr>
        <w:t xml:space="preserve"> and </w:t>
      </w:r>
      <w:proofErr w:type="spellStart"/>
      <w:r w:rsidRPr="003A219A">
        <w:rPr>
          <w:rFonts w:ascii="Verdana" w:hAnsi="Verdana"/>
          <w:szCs w:val="24"/>
          <w:lang w:val="en-GB"/>
        </w:rPr>
        <w:t>Doerr</w:t>
      </w:r>
      <w:proofErr w:type="spellEnd"/>
      <w:r w:rsidRPr="003A219A">
        <w:rPr>
          <w:rFonts w:ascii="Verdana" w:hAnsi="Verdana"/>
          <w:szCs w:val="24"/>
          <w:lang w:val="en-GB"/>
        </w:rPr>
        <w:t xml:space="preserve">, 2008; </w:t>
      </w:r>
      <w:proofErr w:type="spellStart"/>
      <w:r w:rsidRPr="003A219A">
        <w:rPr>
          <w:rFonts w:ascii="Verdana" w:hAnsi="Verdana"/>
          <w:szCs w:val="24"/>
          <w:lang w:val="en-GB"/>
        </w:rPr>
        <w:t>Gabet</w:t>
      </w:r>
      <w:proofErr w:type="spellEnd"/>
      <w:r w:rsidRPr="003A219A">
        <w:rPr>
          <w:rFonts w:ascii="Verdana" w:hAnsi="Verdana"/>
          <w:szCs w:val="24"/>
          <w:lang w:val="en-GB"/>
        </w:rPr>
        <w:t xml:space="preserve"> and Sternberg, 2008; </w:t>
      </w:r>
      <w:proofErr w:type="spellStart"/>
      <w:r w:rsidRPr="003A219A">
        <w:rPr>
          <w:rFonts w:ascii="Verdana" w:hAnsi="Verdana"/>
          <w:szCs w:val="24"/>
          <w:lang w:val="en-GB"/>
        </w:rPr>
        <w:t>Onda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2008; Woods and Balfour, 2008, 2010; Larsen </w:t>
      </w:r>
      <w:r w:rsidR="00C274ED" w:rsidRPr="003A219A">
        <w:rPr>
          <w:rFonts w:ascii="Verdana" w:hAnsi="Verdana"/>
          <w:szCs w:val="24"/>
          <w:lang w:val="en-GB"/>
        </w:rPr>
        <w:t>et al.</w:t>
      </w:r>
      <w:r w:rsidRPr="003A219A">
        <w:rPr>
          <w:rFonts w:ascii="Verdana" w:hAnsi="Verdana"/>
          <w:szCs w:val="24"/>
          <w:lang w:val="en-GB"/>
        </w:rPr>
        <w:t xml:space="preserve"> 2009; Zavala </w:t>
      </w:r>
      <w:r w:rsidR="00C274ED" w:rsidRPr="003A219A">
        <w:rPr>
          <w:rFonts w:ascii="Verdana" w:hAnsi="Verdana"/>
          <w:szCs w:val="24"/>
          <w:lang w:val="en-GB"/>
        </w:rPr>
        <w:t>et al.</w:t>
      </w:r>
      <w:r w:rsidRPr="003A219A">
        <w:rPr>
          <w:rFonts w:ascii="Verdana" w:hAnsi="Verdana"/>
          <w:szCs w:val="24"/>
          <w:lang w:val="en-GB"/>
        </w:rPr>
        <w:t xml:space="preserve"> 2009) and some of these studies considered ash thickness as a </w:t>
      </w:r>
      <w:r w:rsidR="007703FF" w:rsidRPr="003A219A">
        <w:rPr>
          <w:rFonts w:ascii="Verdana" w:hAnsi="Verdana"/>
          <w:szCs w:val="24"/>
          <w:lang w:val="en-GB"/>
        </w:rPr>
        <w:t xml:space="preserve">key </w:t>
      </w:r>
      <w:r w:rsidRPr="003A219A">
        <w:rPr>
          <w:rFonts w:ascii="Verdana" w:hAnsi="Verdana"/>
          <w:szCs w:val="24"/>
          <w:lang w:val="en-GB"/>
        </w:rPr>
        <w:t>variable</w:t>
      </w:r>
      <w:r w:rsidR="007703FF" w:rsidRPr="003A219A">
        <w:rPr>
          <w:rFonts w:ascii="Verdana" w:hAnsi="Verdana"/>
          <w:szCs w:val="24"/>
          <w:lang w:val="en-GB"/>
        </w:rPr>
        <w:t xml:space="preserve"> to understand the post-fire ecosystem evolution due to the control ash exert on soil fertility, and soil and water conservation</w:t>
      </w:r>
      <w:r w:rsidRPr="003A219A">
        <w:rPr>
          <w:rFonts w:ascii="Verdana" w:hAnsi="Verdana"/>
          <w:szCs w:val="24"/>
          <w:lang w:val="en-GB"/>
        </w:rPr>
        <w:t>. We consider that ash thickness is the key variable for</w:t>
      </w:r>
      <w:r w:rsidR="00D574C1" w:rsidRPr="003A219A">
        <w:rPr>
          <w:rFonts w:ascii="Verdana" w:hAnsi="Verdana"/>
          <w:szCs w:val="24"/>
          <w:lang w:val="en-GB"/>
        </w:rPr>
        <w:t xml:space="preserve"> </w:t>
      </w:r>
      <w:r w:rsidRPr="003A219A">
        <w:rPr>
          <w:rFonts w:ascii="Verdana" w:hAnsi="Verdana"/>
          <w:szCs w:val="24"/>
          <w:lang w:val="en-GB"/>
        </w:rPr>
        <w:t>soil protection from runoff and erosion for the reasons mentioned above. Nevertheless, few studies have been conducted on the spatial and temporal evolution of ash thickness and the factors that control this evolution</w:t>
      </w:r>
      <w:r w:rsidR="005439BB" w:rsidRPr="003A219A">
        <w:rPr>
          <w:rFonts w:ascii="Verdana" w:hAnsi="Verdana"/>
          <w:szCs w:val="24"/>
          <w:lang w:val="en-GB"/>
        </w:rPr>
        <w:t xml:space="preserve"> (Pereira et al. 2012</w:t>
      </w:r>
      <w:r w:rsidR="00240CF5" w:rsidRPr="003A219A">
        <w:rPr>
          <w:rFonts w:ascii="Verdana" w:hAnsi="Verdana"/>
          <w:szCs w:val="24"/>
          <w:lang w:val="en-GB"/>
        </w:rPr>
        <w:t>b</w:t>
      </w:r>
      <w:r w:rsidR="005439BB" w:rsidRPr="003A219A">
        <w:rPr>
          <w:rFonts w:ascii="Verdana" w:hAnsi="Verdana"/>
          <w:szCs w:val="24"/>
          <w:lang w:val="en-GB"/>
        </w:rPr>
        <w:t>)</w:t>
      </w:r>
      <w:r w:rsidR="007703FF" w:rsidRPr="003A219A">
        <w:rPr>
          <w:rFonts w:ascii="Verdana" w:hAnsi="Verdana"/>
          <w:szCs w:val="24"/>
          <w:lang w:val="en-GB"/>
        </w:rPr>
        <w:t xml:space="preserve">. This is probably due to the fact that </w:t>
      </w:r>
      <w:r w:rsidR="00260643" w:rsidRPr="003A219A">
        <w:rPr>
          <w:rFonts w:ascii="Verdana" w:hAnsi="Verdana"/>
          <w:szCs w:val="24"/>
          <w:lang w:val="en-GB"/>
        </w:rPr>
        <w:t>ashes are</w:t>
      </w:r>
      <w:r w:rsidR="007703FF" w:rsidRPr="003A219A">
        <w:rPr>
          <w:rFonts w:ascii="Verdana" w:hAnsi="Verdana"/>
          <w:szCs w:val="24"/>
          <w:lang w:val="en-GB"/>
        </w:rPr>
        <w:t xml:space="preserve"> </w:t>
      </w:r>
      <w:r w:rsidRPr="003A219A">
        <w:rPr>
          <w:rFonts w:ascii="Verdana" w:hAnsi="Verdana"/>
          <w:szCs w:val="24"/>
          <w:lang w:val="en-GB"/>
        </w:rPr>
        <w:t xml:space="preserve">ephemeral </w:t>
      </w:r>
      <w:r w:rsidR="007703FF" w:rsidRPr="003A219A">
        <w:rPr>
          <w:rFonts w:ascii="Verdana" w:hAnsi="Verdana"/>
          <w:szCs w:val="24"/>
          <w:lang w:val="en-GB"/>
        </w:rPr>
        <w:t>features of the fire-affected landscapes.</w:t>
      </w:r>
      <w:del w:id="8" w:author="Paulo" w:date="2013-02-13T13:10:00Z">
        <w:r w:rsidR="007703FF" w:rsidRPr="003A219A" w:rsidDel="00BA2E50">
          <w:rPr>
            <w:rFonts w:ascii="Verdana" w:hAnsi="Verdana"/>
            <w:szCs w:val="24"/>
            <w:lang w:val="en-GB"/>
          </w:rPr>
          <w:delText xml:space="preserve"> And also </w:delText>
        </w:r>
        <w:r w:rsidR="0041585A" w:rsidRPr="003A219A" w:rsidDel="00BA2E50">
          <w:rPr>
            <w:rFonts w:ascii="Verdana" w:hAnsi="Verdana"/>
            <w:szCs w:val="24"/>
            <w:lang w:val="en-GB"/>
          </w:rPr>
          <w:delText>this explains</w:delText>
        </w:r>
        <w:r w:rsidR="007703FF" w:rsidRPr="003A219A" w:rsidDel="00BA2E50">
          <w:rPr>
            <w:rFonts w:ascii="Verdana" w:hAnsi="Verdana"/>
            <w:szCs w:val="24"/>
            <w:lang w:val="en-GB"/>
          </w:rPr>
          <w:delText xml:space="preserve"> that </w:delText>
        </w:r>
        <w:r w:rsidRPr="003A219A" w:rsidDel="00BA2E50">
          <w:rPr>
            <w:rFonts w:ascii="Verdana" w:hAnsi="Verdana"/>
            <w:szCs w:val="24"/>
            <w:lang w:val="en-GB"/>
          </w:rPr>
          <w:delText>ash studies are not so</w:delText>
        </w:r>
        <w:r w:rsidR="00302E2B" w:rsidRPr="003A219A" w:rsidDel="00BA2E50">
          <w:rPr>
            <w:rFonts w:ascii="Verdana" w:hAnsi="Verdana"/>
            <w:szCs w:val="24"/>
            <w:lang w:val="en-GB"/>
          </w:rPr>
          <w:delText xml:space="preserve"> developed and considered novel</w:delText>
        </w:r>
        <w:r w:rsidR="007703FF" w:rsidRPr="003A219A" w:rsidDel="00BA2E50">
          <w:rPr>
            <w:rFonts w:ascii="Verdana" w:hAnsi="Verdana"/>
            <w:szCs w:val="24"/>
            <w:lang w:val="en-GB"/>
          </w:rPr>
          <w:delText xml:space="preserve"> within the forest fire research topics</w:delText>
        </w:r>
        <w:r w:rsidRPr="003A219A" w:rsidDel="00BA2E50">
          <w:rPr>
            <w:rFonts w:ascii="Verdana" w:hAnsi="Verdana"/>
            <w:szCs w:val="24"/>
            <w:lang w:val="en-GB"/>
          </w:rPr>
          <w:delText>. In addition</w:delText>
        </w:r>
        <w:r w:rsidR="007703FF" w:rsidRPr="003A219A" w:rsidDel="00BA2E50">
          <w:rPr>
            <w:rFonts w:ascii="Verdana" w:hAnsi="Verdana"/>
            <w:szCs w:val="24"/>
            <w:lang w:val="en-GB"/>
          </w:rPr>
          <w:delText>,</w:delText>
        </w:r>
        <w:r w:rsidRPr="003A219A" w:rsidDel="00BA2E50">
          <w:rPr>
            <w:rFonts w:ascii="Verdana" w:hAnsi="Verdana"/>
            <w:szCs w:val="24"/>
            <w:lang w:val="en-GB"/>
          </w:rPr>
          <w:delText xml:space="preserve"> the mentioned studies did not </w:delText>
        </w:r>
        <w:r w:rsidR="007703FF" w:rsidRPr="003A219A" w:rsidDel="00BA2E50">
          <w:rPr>
            <w:rFonts w:ascii="Verdana" w:hAnsi="Verdana"/>
            <w:szCs w:val="24"/>
            <w:lang w:val="en-GB"/>
          </w:rPr>
          <w:delText>make</w:delText>
        </w:r>
        <w:r w:rsidRPr="003A219A" w:rsidDel="00BA2E50">
          <w:rPr>
            <w:rFonts w:ascii="Verdana" w:hAnsi="Verdana"/>
            <w:szCs w:val="24"/>
            <w:lang w:val="en-GB"/>
          </w:rPr>
          <w:delText xml:space="preserve"> comparisons with control contiguous areas, </w:delText>
        </w:r>
        <w:r w:rsidR="000211B4" w:rsidRPr="003A219A" w:rsidDel="00BA2E50">
          <w:rPr>
            <w:rFonts w:ascii="Verdana" w:hAnsi="Verdana"/>
            <w:szCs w:val="24"/>
            <w:lang w:val="en-GB"/>
          </w:rPr>
          <w:delText xml:space="preserve">which </w:delText>
        </w:r>
        <w:r w:rsidRPr="003A219A" w:rsidDel="00BA2E50">
          <w:rPr>
            <w:rFonts w:ascii="Verdana" w:hAnsi="Verdana"/>
            <w:szCs w:val="24"/>
            <w:lang w:val="en-GB"/>
          </w:rPr>
          <w:delText xml:space="preserve">allow </w:delText>
        </w:r>
        <w:r w:rsidR="000211B4" w:rsidRPr="003A219A" w:rsidDel="00BA2E50">
          <w:rPr>
            <w:rFonts w:ascii="Verdana" w:hAnsi="Verdana"/>
            <w:szCs w:val="24"/>
            <w:lang w:val="en-GB"/>
          </w:rPr>
          <w:delText>identifying</w:delText>
        </w:r>
        <w:r w:rsidRPr="003A219A" w:rsidDel="00BA2E50">
          <w:rPr>
            <w:rFonts w:ascii="Verdana" w:hAnsi="Verdana"/>
            <w:szCs w:val="24"/>
            <w:lang w:val="en-GB"/>
          </w:rPr>
          <w:delText xml:space="preserve"> the impact of fire in soil protection.</w:delText>
        </w:r>
      </w:del>
      <w:r w:rsidRPr="003A219A">
        <w:rPr>
          <w:rFonts w:ascii="Verdana" w:hAnsi="Verdana"/>
          <w:szCs w:val="24"/>
          <w:lang w:val="en-GB"/>
        </w:rPr>
        <w:t xml:space="preserve"> The study of ash thickness shows the degree of soil protection in the immediate period after the fire, and how it changes in space and time. This will have implications on soil nutrient status that can change quickly </w:t>
      </w:r>
      <w:r w:rsidR="007703FF" w:rsidRPr="003A219A">
        <w:rPr>
          <w:rFonts w:ascii="Verdana" w:hAnsi="Verdana"/>
          <w:szCs w:val="24"/>
          <w:lang w:val="en-GB"/>
        </w:rPr>
        <w:t xml:space="preserve">due to </w:t>
      </w:r>
      <w:r w:rsidRPr="003A219A">
        <w:rPr>
          <w:rFonts w:ascii="Verdana" w:hAnsi="Verdana"/>
          <w:szCs w:val="24"/>
          <w:lang w:val="en-GB"/>
        </w:rPr>
        <w:t xml:space="preserve">ash </w:t>
      </w:r>
      <w:r w:rsidR="007703FF" w:rsidRPr="003A219A">
        <w:rPr>
          <w:rFonts w:ascii="Verdana" w:hAnsi="Verdana"/>
          <w:szCs w:val="24"/>
          <w:lang w:val="en-GB"/>
        </w:rPr>
        <w:t>removal</w:t>
      </w:r>
      <w:r w:rsidRPr="003A219A">
        <w:rPr>
          <w:rFonts w:ascii="Verdana" w:hAnsi="Verdana"/>
          <w:szCs w:val="24"/>
          <w:lang w:val="en-GB"/>
        </w:rPr>
        <w:t xml:space="preserve">, </w:t>
      </w:r>
      <w:r w:rsidR="007703FF" w:rsidRPr="003A219A">
        <w:rPr>
          <w:rFonts w:ascii="Verdana" w:hAnsi="Verdana"/>
          <w:szCs w:val="24"/>
          <w:lang w:val="en-GB"/>
        </w:rPr>
        <w:t xml:space="preserve">ash </w:t>
      </w:r>
      <w:r w:rsidRPr="003A219A">
        <w:rPr>
          <w:rFonts w:ascii="Verdana" w:hAnsi="Verdana"/>
          <w:szCs w:val="24"/>
          <w:lang w:val="en-GB"/>
        </w:rPr>
        <w:t xml:space="preserve">erosion, infiltration </w:t>
      </w:r>
      <w:r w:rsidR="007703FF" w:rsidRPr="003A219A">
        <w:rPr>
          <w:rFonts w:ascii="Verdana" w:hAnsi="Verdana"/>
          <w:szCs w:val="24"/>
          <w:lang w:val="en-GB"/>
        </w:rPr>
        <w:t>and type of ash</w:t>
      </w:r>
      <w:r w:rsidRPr="003A219A">
        <w:rPr>
          <w:rFonts w:ascii="Verdana" w:hAnsi="Verdana"/>
          <w:szCs w:val="24"/>
          <w:lang w:val="en-GB"/>
        </w:rPr>
        <w:t xml:space="preserve">. With ash, nutrients are also transported. </w:t>
      </w:r>
      <w:del w:id="9" w:author="Paulo" w:date="2013-02-13T11:57:00Z">
        <w:r w:rsidRPr="003A219A" w:rsidDel="00435C75">
          <w:rPr>
            <w:rFonts w:ascii="Verdana" w:hAnsi="Verdana"/>
            <w:szCs w:val="24"/>
            <w:lang w:val="en-GB"/>
          </w:rPr>
          <w:delText xml:space="preserve">Nutrients extraction is reduced with the </w:delText>
        </w:r>
        <w:r w:rsidRPr="003A219A" w:rsidDel="00435C75">
          <w:rPr>
            <w:rFonts w:ascii="Verdana" w:hAnsi="Verdana"/>
            <w:szCs w:val="24"/>
            <w:lang w:val="en-GB"/>
          </w:rPr>
          <w:lastRenderedPageBreak/>
          <w:delText>number of leachings at pH of 6 (Liodakis et al. 2009) and this could have implications on the type and amount of elements leached in a certain place, which could be different according to ash position.</w:delText>
        </w:r>
        <w:r w:rsidR="00D574C1" w:rsidRPr="003A219A" w:rsidDel="00435C75">
          <w:rPr>
            <w:rFonts w:ascii="Verdana" w:hAnsi="Verdana"/>
            <w:szCs w:val="24"/>
            <w:lang w:val="en-GB"/>
          </w:rPr>
          <w:delText xml:space="preserve"> </w:delText>
        </w:r>
      </w:del>
      <w:del w:id="10" w:author="Paulo" w:date="2013-02-13T13:06:00Z">
        <w:r w:rsidRPr="003A219A" w:rsidDel="00112071">
          <w:rPr>
            <w:rFonts w:ascii="Verdana" w:hAnsi="Verdana"/>
            <w:szCs w:val="24"/>
            <w:lang w:val="en-GB"/>
          </w:rPr>
          <w:delText>Thus</w:delText>
        </w:r>
      </w:del>
      <w:r w:rsidRPr="003A219A">
        <w:rPr>
          <w:rFonts w:ascii="Verdana" w:hAnsi="Verdana"/>
          <w:szCs w:val="24"/>
          <w:lang w:val="en-GB"/>
        </w:rPr>
        <w:t xml:space="preserve"> </w:t>
      </w:r>
      <w:proofErr w:type="gramStart"/>
      <w:ins w:id="11" w:author="Paulo" w:date="2013-02-13T13:06:00Z">
        <w:r w:rsidR="00112071">
          <w:rPr>
            <w:rFonts w:ascii="Verdana" w:hAnsi="Verdana"/>
            <w:szCs w:val="24"/>
            <w:lang w:val="en-GB"/>
          </w:rPr>
          <w:t>A</w:t>
        </w:r>
      </w:ins>
      <w:del w:id="12" w:author="Paulo" w:date="2013-02-13T13:06:00Z">
        <w:r w:rsidRPr="003A219A" w:rsidDel="00112071">
          <w:rPr>
            <w:rFonts w:ascii="Verdana" w:hAnsi="Verdana"/>
            <w:szCs w:val="24"/>
            <w:lang w:val="en-GB"/>
          </w:rPr>
          <w:delText>a</w:delText>
        </w:r>
      </w:del>
      <w:r w:rsidRPr="003A219A">
        <w:rPr>
          <w:rFonts w:ascii="Verdana" w:hAnsi="Verdana"/>
          <w:szCs w:val="24"/>
          <w:lang w:val="en-GB"/>
        </w:rPr>
        <w:t>sh</w:t>
      </w:r>
      <w:proofErr w:type="gramEnd"/>
      <w:r w:rsidRPr="003A219A">
        <w:rPr>
          <w:rFonts w:ascii="Verdana" w:hAnsi="Verdana"/>
          <w:szCs w:val="24"/>
          <w:lang w:val="en-GB"/>
        </w:rPr>
        <w:t xml:space="preserve"> mobility after the fire has important implications on soil properties and a better understanding of ash movement in soil is important and needed.</w:t>
      </w:r>
      <w:r w:rsidRPr="003A219A">
        <w:rPr>
          <w:rStyle w:val="CommentReference"/>
          <w:rFonts w:ascii="Verdana" w:hAnsi="Verdana"/>
          <w:sz w:val="24"/>
          <w:szCs w:val="24"/>
        </w:rPr>
        <w:t xml:space="preserve"> </w:t>
      </w:r>
      <w:r w:rsidRPr="003A219A">
        <w:rPr>
          <w:rFonts w:ascii="Verdana" w:hAnsi="Verdana"/>
          <w:szCs w:val="24"/>
          <w:lang w:val="en-GB"/>
        </w:rPr>
        <w:t xml:space="preserve">The primary factors that control ash thickness are the spatial variability of fuels and fire severity. After </w:t>
      </w:r>
      <w:r w:rsidR="00FE71FD" w:rsidRPr="003A219A">
        <w:rPr>
          <w:rFonts w:ascii="Verdana" w:hAnsi="Verdana"/>
          <w:szCs w:val="24"/>
          <w:lang w:val="en-GB"/>
        </w:rPr>
        <w:t xml:space="preserve">a </w:t>
      </w:r>
      <w:r w:rsidRPr="003A219A">
        <w:rPr>
          <w:rFonts w:ascii="Verdana" w:hAnsi="Verdana"/>
          <w:szCs w:val="24"/>
          <w:lang w:val="en-GB"/>
        </w:rPr>
        <w:t>fire</w:t>
      </w:r>
      <w:r w:rsidR="00FE71FD" w:rsidRPr="003A219A">
        <w:rPr>
          <w:rFonts w:ascii="Verdana" w:hAnsi="Verdana"/>
          <w:szCs w:val="24"/>
          <w:lang w:val="en-GB"/>
        </w:rPr>
        <w:t>,</w:t>
      </w:r>
      <w:r w:rsidRPr="003A219A">
        <w:rPr>
          <w:rFonts w:ascii="Verdana" w:hAnsi="Verdana"/>
          <w:szCs w:val="24"/>
          <w:lang w:val="en-GB"/>
        </w:rPr>
        <w:t xml:space="preserve"> it has been observed that the ash layer is gra</w:t>
      </w:r>
      <w:r w:rsidR="00DA2ED0" w:rsidRPr="003A219A">
        <w:rPr>
          <w:rFonts w:ascii="Verdana" w:hAnsi="Verdana"/>
          <w:szCs w:val="24"/>
          <w:lang w:val="en-GB"/>
        </w:rPr>
        <w:t>dually reduced (</w:t>
      </w:r>
      <w:proofErr w:type="spellStart"/>
      <w:r w:rsidR="00DA2ED0" w:rsidRPr="003A219A">
        <w:rPr>
          <w:rFonts w:ascii="Verdana" w:hAnsi="Verdana"/>
          <w:szCs w:val="24"/>
          <w:lang w:val="en-GB"/>
        </w:rPr>
        <w:t>Bodi</w:t>
      </w:r>
      <w:proofErr w:type="spellEnd"/>
      <w:r w:rsidR="00DA2ED0" w:rsidRPr="003A219A">
        <w:rPr>
          <w:rFonts w:ascii="Verdana" w:hAnsi="Verdana"/>
          <w:szCs w:val="24"/>
          <w:lang w:val="en-GB"/>
        </w:rPr>
        <w:t xml:space="preserve"> </w:t>
      </w:r>
      <w:r w:rsidR="00C274ED" w:rsidRPr="003A219A">
        <w:rPr>
          <w:rFonts w:ascii="Verdana" w:hAnsi="Verdana"/>
          <w:szCs w:val="24"/>
          <w:lang w:val="en-GB"/>
        </w:rPr>
        <w:t>et al.</w:t>
      </w:r>
      <w:r w:rsidR="00DA2ED0" w:rsidRPr="003A219A">
        <w:rPr>
          <w:rFonts w:ascii="Verdana" w:hAnsi="Verdana"/>
          <w:szCs w:val="24"/>
          <w:lang w:val="en-GB"/>
        </w:rPr>
        <w:t xml:space="preserve"> 201</w:t>
      </w:r>
      <w:r w:rsidRPr="003A219A">
        <w:rPr>
          <w:rFonts w:ascii="Verdana" w:hAnsi="Verdana"/>
          <w:szCs w:val="24"/>
          <w:lang w:val="en-GB"/>
        </w:rPr>
        <w:t>1</w:t>
      </w:r>
      <w:del w:id="13" w:author="Paulo" w:date="2013-02-13T13:17:00Z">
        <w:r w:rsidRPr="003A219A" w:rsidDel="00B9683B">
          <w:rPr>
            <w:rFonts w:ascii="Verdana" w:hAnsi="Verdana"/>
            <w:szCs w:val="24"/>
            <w:lang w:val="en-GB"/>
          </w:rPr>
          <w:delText>b</w:delText>
        </w:r>
      </w:del>
      <w:r w:rsidRPr="003A219A">
        <w:rPr>
          <w:rFonts w:ascii="Verdana" w:hAnsi="Verdana"/>
          <w:szCs w:val="24"/>
          <w:lang w:val="en-GB"/>
        </w:rPr>
        <w:t xml:space="preserve">) and </w:t>
      </w:r>
      <w:r w:rsidR="00FC4EBD" w:rsidRPr="003A219A">
        <w:rPr>
          <w:rFonts w:ascii="Verdana" w:hAnsi="Verdana"/>
          <w:szCs w:val="24"/>
          <w:lang w:val="en-GB"/>
        </w:rPr>
        <w:t>(</w:t>
      </w:r>
      <w:r w:rsidRPr="003A219A">
        <w:rPr>
          <w:rFonts w:ascii="Verdana" w:hAnsi="Verdana"/>
          <w:szCs w:val="24"/>
          <w:lang w:val="en-GB"/>
        </w:rPr>
        <w:t>re</w:t>
      </w:r>
      <w:r w:rsidR="00FC4EBD" w:rsidRPr="003A219A">
        <w:rPr>
          <w:rFonts w:ascii="Verdana" w:hAnsi="Verdana"/>
          <w:szCs w:val="24"/>
          <w:lang w:val="en-GB"/>
        </w:rPr>
        <w:t>)</w:t>
      </w:r>
      <w:r w:rsidRPr="003A219A">
        <w:rPr>
          <w:rFonts w:ascii="Verdana" w:hAnsi="Verdana"/>
          <w:szCs w:val="24"/>
          <w:lang w:val="en-GB"/>
        </w:rPr>
        <w:t xml:space="preserve">distributed at different rates as a result of the effects of erosion by wind and water, topography of the burned area, </w:t>
      </w:r>
      <w:r w:rsidR="00FC4EBD" w:rsidRPr="003A219A">
        <w:rPr>
          <w:rFonts w:ascii="Verdana" w:hAnsi="Verdana"/>
          <w:szCs w:val="24"/>
        </w:rPr>
        <w:t>dissolution,</w:t>
      </w:r>
      <w:r w:rsidRPr="003A219A">
        <w:rPr>
          <w:rFonts w:ascii="Verdana" w:hAnsi="Verdana"/>
          <w:szCs w:val="24"/>
        </w:rPr>
        <w:t xml:space="preserve"> compaction, and incorporation into the soil profile.</w:t>
      </w:r>
      <w:r w:rsidRPr="003A219A">
        <w:rPr>
          <w:rFonts w:ascii="Verdana" w:hAnsi="Verdana"/>
          <w:szCs w:val="24"/>
          <w:lang w:val="en-GB"/>
        </w:rPr>
        <w:t xml:space="preserve"> </w:t>
      </w:r>
      <w:del w:id="14" w:author="Paulo" w:date="2013-02-13T13:11:00Z">
        <w:r w:rsidRPr="003A219A" w:rsidDel="00BA2E50">
          <w:rPr>
            <w:rFonts w:ascii="Verdana" w:hAnsi="Verdana"/>
            <w:szCs w:val="24"/>
            <w:lang w:val="en-GB"/>
          </w:rPr>
          <w:delText>Th</w:delText>
        </w:r>
        <w:r w:rsidR="00581D0D" w:rsidRPr="003A219A" w:rsidDel="00BA2E50">
          <w:rPr>
            <w:rFonts w:ascii="Verdana" w:hAnsi="Verdana"/>
            <w:szCs w:val="24"/>
            <w:lang w:val="en-GB"/>
          </w:rPr>
          <w:delText>e</w:delText>
        </w:r>
        <w:r w:rsidRPr="003A219A" w:rsidDel="00BA2E50">
          <w:rPr>
            <w:rFonts w:ascii="Verdana" w:hAnsi="Verdana"/>
            <w:szCs w:val="24"/>
            <w:lang w:val="en-GB"/>
          </w:rPr>
          <w:delText xml:space="preserve"> heterogeneous ash thickness decrease and ash redistribution has important implications on ash spatial variability, thus on soil protection and impact on physical and chemical p</w:delText>
        </w:r>
        <w:r w:rsidR="000D2A31" w:rsidRPr="003A219A" w:rsidDel="00BA2E50">
          <w:rPr>
            <w:rFonts w:ascii="Verdana" w:hAnsi="Verdana"/>
            <w:szCs w:val="24"/>
            <w:lang w:val="en-GB"/>
          </w:rPr>
          <w:delText xml:space="preserve">roperties </w:delText>
        </w:r>
      </w:del>
      <w:r w:rsidR="000D2A31" w:rsidRPr="003A219A">
        <w:rPr>
          <w:rFonts w:ascii="Verdana" w:hAnsi="Verdana"/>
          <w:szCs w:val="24"/>
          <w:lang w:val="en-GB"/>
        </w:rPr>
        <w:t xml:space="preserve">(Pereira </w:t>
      </w:r>
      <w:r w:rsidR="00C274ED" w:rsidRPr="003A219A">
        <w:rPr>
          <w:rFonts w:ascii="Verdana" w:hAnsi="Verdana"/>
          <w:szCs w:val="24"/>
          <w:lang w:val="en-GB"/>
        </w:rPr>
        <w:t>et al.</w:t>
      </w:r>
      <w:r w:rsidR="000D2A31" w:rsidRPr="003A219A">
        <w:rPr>
          <w:rFonts w:ascii="Verdana" w:hAnsi="Verdana"/>
          <w:szCs w:val="24"/>
          <w:lang w:val="en-GB"/>
        </w:rPr>
        <w:t xml:space="preserve"> 2010</w:t>
      </w:r>
      <w:r w:rsidRPr="003A219A">
        <w:rPr>
          <w:rFonts w:ascii="Verdana" w:hAnsi="Verdana"/>
          <w:szCs w:val="24"/>
          <w:lang w:val="en-GB"/>
        </w:rPr>
        <w:t xml:space="preserve">). </w:t>
      </w:r>
    </w:p>
    <w:p w:rsidR="006F0DC1" w:rsidRPr="003A219A" w:rsidRDefault="006F0DC1" w:rsidP="000D2A31">
      <w:pPr>
        <w:tabs>
          <w:tab w:val="left" w:pos="2127"/>
          <w:tab w:val="left" w:pos="2520"/>
        </w:tabs>
        <w:rPr>
          <w:rFonts w:ascii="Verdana" w:hAnsi="Verdana"/>
          <w:szCs w:val="24"/>
          <w:lang w:val="en-GB"/>
        </w:rPr>
      </w:pPr>
      <w:r w:rsidRPr="003A219A">
        <w:rPr>
          <w:rFonts w:ascii="Verdana" w:hAnsi="Verdana"/>
          <w:szCs w:val="24"/>
          <w:lang w:val="en-GB"/>
        </w:rPr>
        <w:t>Using interpolation methods to understand the spatial distribution of environmental variables and their pattern across the landscape can result in significant financial and time gains. Mapping variables involves estimating values at unsampled areas with interpolation methods. However, the effectiveness of the method used depends on the accuracy of the spatial interpolation as mentioned in several studies, which also discuss the most appropriate methods for the interpolation of variables (</w:t>
      </w:r>
      <w:proofErr w:type="spellStart"/>
      <w:r w:rsidRPr="003A219A">
        <w:rPr>
          <w:rFonts w:ascii="Verdana" w:hAnsi="Verdana"/>
          <w:szCs w:val="24"/>
          <w:lang w:val="en-GB"/>
        </w:rPr>
        <w:t>Schloeder</w:t>
      </w:r>
      <w:proofErr w:type="spellEnd"/>
      <w:r w:rsidRPr="003A219A">
        <w:rPr>
          <w:rFonts w:ascii="Verdana" w:hAnsi="Verdana"/>
          <w:szCs w:val="24"/>
          <w:lang w:val="en-GB"/>
        </w:rPr>
        <w:t xml:space="preserve"> et al. 2001; </w:t>
      </w:r>
      <w:proofErr w:type="spellStart"/>
      <w:r w:rsidRPr="003A219A">
        <w:rPr>
          <w:rFonts w:ascii="Verdana" w:hAnsi="Verdana"/>
          <w:szCs w:val="24"/>
          <w:lang w:val="en-GB"/>
        </w:rPr>
        <w:t>Erxleben</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2002; Robinson and </w:t>
      </w:r>
      <w:proofErr w:type="spellStart"/>
      <w:r w:rsidRPr="003A219A">
        <w:rPr>
          <w:rFonts w:ascii="Verdana" w:hAnsi="Verdana"/>
          <w:szCs w:val="24"/>
          <w:lang w:val="en-GB"/>
        </w:rPr>
        <w:t>Metternicht</w:t>
      </w:r>
      <w:proofErr w:type="spellEnd"/>
      <w:r w:rsidRPr="003A219A">
        <w:rPr>
          <w:rFonts w:ascii="Verdana" w:hAnsi="Verdana"/>
          <w:szCs w:val="24"/>
          <w:lang w:val="en-GB"/>
        </w:rPr>
        <w:t xml:space="preserve">, 2006; </w:t>
      </w:r>
      <w:proofErr w:type="spellStart"/>
      <w:r w:rsidRPr="003A219A">
        <w:rPr>
          <w:rFonts w:ascii="Verdana" w:hAnsi="Verdana"/>
          <w:szCs w:val="24"/>
          <w:lang w:val="en-GB"/>
        </w:rPr>
        <w:t>Simbahan</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2006; Sun </w:t>
      </w:r>
      <w:r w:rsidR="00C274ED" w:rsidRPr="003A219A">
        <w:rPr>
          <w:rFonts w:ascii="Verdana" w:hAnsi="Verdana"/>
          <w:szCs w:val="24"/>
          <w:lang w:val="en-GB"/>
        </w:rPr>
        <w:t>et al.</w:t>
      </w:r>
      <w:r w:rsidRPr="003A219A">
        <w:rPr>
          <w:rFonts w:ascii="Verdana" w:hAnsi="Verdana"/>
          <w:szCs w:val="24"/>
          <w:lang w:val="en-GB"/>
        </w:rPr>
        <w:t xml:space="preserve"> 2009; </w:t>
      </w:r>
      <w:proofErr w:type="spellStart"/>
      <w:r w:rsidRPr="003A219A">
        <w:rPr>
          <w:rFonts w:ascii="Verdana" w:hAnsi="Verdana"/>
          <w:szCs w:val="24"/>
          <w:lang w:val="en-GB"/>
        </w:rPr>
        <w:t>Erdogan</w:t>
      </w:r>
      <w:proofErr w:type="spellEnd"/>
      <w:r w:rsidR="000D2A31" w:rsidRPr="003A219A">
        <w:rPr>
          <w:rFonts w:ascii="Verdana" w:hAnsi="Verdana"/>
          <w:szCs w:val="24"/>
          <w:lang w:val="en-GB"/>
        </w:rPr>
        <w:t>, 2009</w:t>
      </w:r>
      <w:r w:rsidRPr="003A219A">
        <w:rPr>
          <w:rFonts w:ascii="Verdana" w:hAnsi="Verdana"/>
          <w:szCs w:val="24"/>
          <w:lang w:val="en-GB"/>
        </w:rPr>
        <w:t xml:space="preserve">; Palmer </w:t>
      </w:r>
      <w:r w:rsidR="00C274ED" w:rsidRPr="003A219A">
        <w:rPr>
          <w:rFonts w:ascii="Verdana" w:hAnsi="Verdana"/>
          <w:szCs w:val="24"/>
          <w:lang w:val="en-GB"/>
        </w:rPr>
        <w:t>et al.</w:t>
      </w:r>
      <w:r w:rsidRPr="003A219A">
        <w:rPr>
          <w:rFonts w:ascii="Verdana" w:hAnsi="Verdana"/>
          <w:szCs w:val="24"/>
          <w:lang w:val="en-GB"/>
        </w:rPr>
        <w:t xml:space="preserve"> 2009; </w:t>
      </w:r>
      <w:proofErr w:type="spellStart"/>
      <w:r w:rsidRPr="003A219A">
        <w:rPr>
          <w:rFonts w:ascii="Verdana" w:hAnsi="Verdana"/>
          <w:szCs w:val="24"/>
          <w:lang w:val="en-GB"/>
        </w:rPr>
        <w:t>Xie</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2011). Independent of the scale of analysis, accurate spatial predictions are fundamental in the evaluation of the effects of fire on the landscape and strategies to mitigate their impacts. Some studies have been conducted on the spatial distribution of ash properties after fire and have shown that these can be highly variable, even in small plots. The spatial variability of ash thickness may be affected by intrinsic factors </w:t>
      </w:r>
      <w:r w:rsidR="00581D0D" w:rsidRPr="003A219A">
        <w:rPr>
          <w:rFonts w:ascii="Verdana" w:hAnsi="Verdana"/>
          <w:szCs w:val="24"/>
          <w:lang w:val="en-GB"/>
        </w:rPr>
        <w:t xml:space="preserve">such as </w:t>
      </w:r>
      <w:r w:rsidRPr="003A219A">
        <w:rPr>
          <w:rFonts w:ascii="Verdana" w:hAnsi="Verdana"/>
          <w:szCs w:val="24"/>
          <w:lang w:val="en-GB"/>
        </w:rPr>
        <w:t>soil properties and ash texture, which depend on fire temperature, fire severity, vegetation moisture, amount and type of biomass</w:t>
      </w:r>
      <w:r w:rsidR="00581D0D" w:rsidRPr="003A219A">
        <w:rPr>
          <w:rFonts w:ascii="Verdana" w:hAnsi="Verdana"/>
          <w:szCs w:val="24"/>
          <w:lang w:val="en-GB"/>
        </w:rPr>
        <w:t xml:space="preserve"> and</w:t>
      </w:r>
      <w:r w:rsidRPr="003A219A">
        <w:rPr>
          <w:rFonts w:ascii="Verdana" w:hAnsi="Verdana"/>
          <w:szCs w:val="24"/>
          <w:lang w:val="en-GB"/>
        </w:rPr>
        <w:t xml:space="preserve"> fuel </w:t>
      </w:r>
      <w:r w:rsidRPr="003A219A">
        <w:rPr>
          <w:rFonts w:ascii="Verdana" w:hAnsi="Verdana"/>
          <w:szCs w:val="24"/>
          <w:lang w:val="en-GB"/>
        </w:rPr>
        <w:lastRenderedPageBreak/>
        <w:t>distribution</w:t>
      </w:r>
      <w:r w:rsidR="00581D0D" w:rsidRPr="003A219A">
        <w:rPr>
          <w:rFonts w:ascii="Verdana" w:hAnsi="Verdana"/>
          <w:szCs w:val="24"/>
          <w:lang w:val="en-GB"/>
        </w:rPr>
        <w:t xml:space="preserve">; and </w:t>
      </w:r>
      <w:r w:rsidRPr="003A219A">
        <w:rPr>
          <w:rFonts w:ascii="Verdana" w:hAnsi="Verdana"/>
          <w:szCs w:val="24"/>
          <w:lang w:val="en-GB"/>
        </w:rPr>
        <w:t xml:space="preserve">extrinsic factors </w:t>
      </w:r>
      <w:r w:rsidR="00581D0D" w:rsidRPr="003A219A">
        <w:rPr>
          <w:rFonts w:ascii="Verdana" w:hAnsi="Verdana"/>
          <w:szCs w:val="24"/>
          <w:lang w:val="en-GB"/>
        </w:rPr>
        <w:t xml:space="preserve">such as </w:t>
      </w:r>
      <w:r w:rsidRPr="003A219A">
        <w:rPr>
          <w:rFonts w:ascii="Verdana" w:hAnsi="Verdana"/>
          <w:szCs w:val="24"/>
          <w:lang w:val="en-GB"/>
        </w:rPr>
        <w:t>wind, water erosion and rai</w:t>
      </w:r>
      <w:r w:rsidR="000D2A31" w:rsidRPr="003A219A">
        <w:rPr>
          <w:rFonts w:ascii="Verdana" w:hAnsi="Verdana"/>
          <w:szCs w:val="24"/>
          <w:lang w:val="en-GB"/>
        </w:rPr>
        <w:t xml:space="preserve">n splash)(Pereira </w:t>
      </w:r>
      <w:r w:rsidR="00C274ED" w:rsidRPr="003A219A">
        <w:rPr>
          <w:rFonts w:ascii="Verdana" w:hAnsi="Verdana"/>
          <w:szCs w:val="24"/>
          <w:lang w:val="en-GB"/>
        </w:rPr>
        <w:t>et al.</w:t>
      </w:r>
      <w:r w:rsidR="000D2A31" w:rsidRPr="003A219A">
        <w:rPr>
          <w:rFonts w:ascii="Verdana" w:hAnsi="Verdana"/>
          <w:szCs w:val="24"/>
          <w:lang w:val="en-GB"/>
        </w:rPr>
        <w:t xml:space="preserve"> 2010</w:t>
      </w:r>
      <w:r w:rsidRPr="003A219A">
        <w:rPr>
          <w:rFonts w:ascii="Verdana" w:hAnsi="Verdana"/>
          <w:szCs w:val="24"/>
          <w:lang w:val="en-GB"/>
        </w:rPr>
        <w:t>).</w:t>
      </w:r>
      <w:r w:rsidR="00D574C1" w:rsidRPr="003A219A">
        <w:rPr>
          <w:rFonts w:ascii="Verdana" w:hAnsi="Verdana"/>
          <w:szCs w:val="24"/>
          <w:lang w:val="en-GB"/>
        </w:rPr>
        <w:t xml:space="preserve"> </w:t>
      </w:r>
    </w:p>
    <w:p w:rsidR="009D0D66" w:rsidRPr="003A219A" w:rsidRDefault="006F0DC1" w:rsidP="006F0DC1">
      <w:pPr>
        <w:rPr>
          <w:rFonts w:ascii="Verdana" w:hAnsi="Verdana"/>
          <w:szCs w:val="24"/>
          <w:lang w:val="en-GB"/>
        </w:rPr>
      </w:pPr>
      <w:r w:rsidRPr="003A219A">
        <w:rPr>
          <w:rFonts w:ascii="Verdana" w:hAnsi="Verdana"/>
          <w:szCs w:val="24"/>
          <w:lang w:val="en-GB"/>
        </w:rPr>
        <w:t xml:space="preserve">This study aims to quantify the ash thickness spatial and temporal evolution in the immediate period and factors that control it, following low severity grassland fire in boreal ecosystem of Lithuania. Ash thickness were analysed in </w:t>
      </w:r>
      <w:r w:rsidR="00581D0D" w:rsidRPr="003A219A">
        <w:rPr>
          <w:rFonts w:ascii="Verdana" w:hAnsi="Verdana"/>
          <w:szCs w:val="24"/>
          <w:lang w:val="en-GB"/>
        </w:rPr>
        <w:t xml:space="preserve">two </w:t>
      </w:r>
      <w:r w:rsidRPr="003A219A">
        <w:rPr>
          <w:rFonts w:ascii="Verdana" w:hAnsi="Verdana"/>
          <w:szCs w:val="24"/>
          <w:lang w:val="en-GB"/>
        </w:rPr>
        <w:t>topographic areas, flat and slope, and using two different methodologies of collect</w:t>
      </w:r>
      <w:r w:rsidR="00FE71FD" w:rsidRPr="003A219A">
        <w:rPr>
          <w:rFonts w:ascii="Verdana" w:hAnsi="Verdana"/>
          <w:szCs w:val="24"/>
          <w:lang w:val="en-GB"/>
        </w:rPr>
        <w:t>ing</w:t>
      </w:r>
      <w:r w:rsidRPr="003A219A">
        <w:rPr>
          <w:rFonts w:ascii="Verdana" w:hAnsi="Verdana"/>
          <w:szCs w:val="24"/>
          <w:lang w:val="en-GB"/>
        </w:rPr>
        <w:t xml:space="preserve"> data, transect and grid. In transect areas, ash thickness were compared with the contiguous non-burned litter in order to quantify the impact of this low prescribed fire in soil protection. In the grid area we tested several interpolation methods in order to observe the best </w:t>
      </w:r>
      <w:r w:rsidR="00581D0D" w:rsidRPr="003A219A">
        <w:rPr>
          <w:rFonts w:ascii="Verdana" w:hAnsi="Verdana"/>
          <w:szCs w:val="24"/>
          <w:lang w:val="en-GB"/>
        </w:rPr>
        <w:t>method</w:t>
      </w:r>
      <w:r w:rsidRPr="003A219A">
        <w:rPr>
          <w:rFonts w:ascii="Verdana" w:hAnsi="Verdana"/>
          <w:szCs w:val="24"/>
          <w:lang w:val="en-GB"/>
        </w:rPr>
        <w:t>. In addition</w:t>
      </w:r>
      <w:r w:rsidR="00581D0D" w:rsidRPr="003A219A">
        <w:rPr>
          <w:rFonts w:ascii="Verdana" w:hAnsi="Verdana"/>
          <w:szCs w:val="24"/>
          <w:lang w:val="en-GB"/>
        </w:rPr>
        <w:t>,</w:t>
      </w:r>
      <w:r w:rsidRPr="003A219A">
        <w:rPr>
          <w:rFonts w:ascii="Verdana" w:hAnsi="Verdana"/>
          <w:szCs w:val="24"/>
          <w:lang w:val="en-GB"/>
        </w:rPr>
        <w:t xml:space="preserve"> ash thickness were calculated according to ash colour, that is frequently used to measure fire severity (Smith and </w:t>
      </w:r>
      <w:proofErr w:type="spellStart"/>
      <w:r w:rsidRPr="003A219A">
        <w:rPr>
          <w:rFonts w:ascii="Verdana" w:hAnsi="Verdana"/>
          <w:szCs w:val="24"/>
          <w:lang w:val="en-GB"/>
        </w:rPr>
        <w:t>Hudak</w:t>
      </w:r>
      <w:proofErr w:type="spellEnd"/>
      <w:r w:rsidRPr="003A219A">
        <w:rPr>
          <w:rFonts w:ascii="Verdana" w:hAnsi="Verdana"/>
          <w:szCs w:val="24"/>
          <w:lang w:val="en-GB"/>
        </w:rPr>
        <w:t xml:space="preserve">, 2005; </w:t>
      </w:r>
      <w:proofErr w:type="spellStart"/>
      <w:r w:rsidRPr="003A219A">
        <w:rPr>
          <w:rFonts w:ascii="Verdana" w:hAnsi="Verdana"/>
          <w:szCs w:val="24"/>
          <w:lang w:val="en-GB"/>
        </w:rPr>
        <w:t>Goforth</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2005; Pereira </w:t>
      </w:r>
      <w:r w:rsidR="00C274ED" w:rsidRPr="003A219A">
        <w:rPr>
          <w:rFonts w:ascii="Verdana" w:hAnsi="Verdana"/>
          <w:szCs w:val="24"/>
          <w:lang w:val="en-GB"/>
        </w:rPr>
        <w:t>et al.</w:t>
      </w:r>
      <w:r w:rsidRPr="003A219A">
        <w:rPr>
          <w:rFonts w:ascii="Verdana" w:hAnsi="Verdana"/>
          <w:szCs w:val="24"/>
          <w:lang w:val="en-GB"/>
        </w:rPr>
        <w:t xml:space="preserve"> 2012</w:t>
      </w:r>
      <w:r w:rsidR="00E64DCE" w:rsidRPr="003A219A">
        <w:rPr>
          <w:rFonts w:ascii="Verdana" w:hAnsi="Verdana"/>
          <w:szCs w:val="24"/>
          <w:lang w:val="en-GB"/>
        </w:rPr>
        <w:t>a</w:t>
      </w:r>
      <w:r w:rsidRPr="003A219A">
        <w:rPr>
          <w:rFonts w:ascii="Verdana" w:hAnsi="Verdana"/>
          <w:szCs w:val="24"/>
          <w:lang w:val="en-GB"/>
        </w:rPr>
        <w:t xml:space="preserve">), </w:t>
      </w:r>
      <w:r w:rsidR="00581D0D" w:rsidRPr="003A219A">
        <w:rPr>
          <w:rFonts w:ascii="Verdana" w:hAnsi="Verdana"/>
          <w:szCs w:val="24"/>
          <w:lang w:val="en-GB"/>
        </w:rPr>
        <w:t>in order to determine</w:t>
      </w:r>
      <w:r w:rsidRPr="003A219A">
        <w:rPr>
          <w:rFonts w:ascii="Verdana" w:hAnsi="Verdana"/>
          <w:szCs w:val="24"/>
          <w:lang w:val="en-GB"/>
        </w:rPr>
        <w:t xml:space="preserve"> if the impact of fire in </w:t>
      </w:r>
      <w:r w:rsidR="00581D0D" w:rsidRPr="003A219A">
        <w:rPr>
          <w:rFonts w:ascii="Verdana" w:hAnsi="Verdana"/>
          <w:szCs w:val="24"/>
          <w:lang w:val="en-GB"/>
        </w:rPr>
        <w:t xml:space="preserve">the </w:t>
      </w:r>
      <w:r w:rsidRPr="003A219A">
        <w:rPr>
          <w:rFonts w:ascii="Verdana" w:hAnsi="Verdana"/>
          <w:szCs w:val="24"/>
          <w:lang w:val="en-GB"/>
        </w:rPr>
        <w:t>soil</w:t>
      </w:r>
      <w:r w:rsidR="00581D0D" w:rsidRPr="003A219A">
        <w:rPr>
          <w:rFonts w:ascii="Verdana" w:hAnsi="Verdana"/>
          <w:szCs w:val="24"/>
          <w:lang w:val="en-GB"/>
        </w:rPr>
        <w:t xml:space="preserve"> system</w:t>
      </w:r>
      <w:r w:rsidRPr="003A219A">
        <w:rPr>
          <w:rFonts w:ascii="Verdana" w:hAnsi="Verdana"/>
          <w:szCs w:val="24"/>
          <w:lang w:val="en-GB"/>
        </w:rPr>
        <w:t xml:space="preserve"> depends upon fire severity.</w:t>
      </w:r>
    </w:p>
    <w:p w:rsidR="001F0C34" w:rsidRPr="003A219A" w:rsidRDefault="001F0C34" w:rsidP="006F0DC1">
      <w:pPr>
        <w:rPr>
          <w:rFonts w:ascii="Verdana" w:hAnsi="Verdana"/>
          <w:szCs w:val="24"/>
          <w:lang w:val="en-GB"/>
        </w:rPr>
      </w:pPr>
    </w:p>
    <w:p w:rsidR="009D0D66" w:rsidRPr="003A219A" w:rsidRDefault="001F0C34">
      <w:pPr>
        <w:pStyle w:val="Heading1"/>
        <w:rPr>
          <w:rFonts w:ascii="Verdana" w:hAnsi="Verdana" w:cs="Arial"/>
          <w:szCs w:val="24"/>
          <w:lang w:val="en-GB"/>
        </w:rPr>
      </w:pPr>
      <w:r w:rsidRPr="003A219A">
        <w:rPr>
          <w:rFonts w:ascii="Verdana" w:hAnsi="Verdana" w:cs="Arial"/>
          <w:szCs w:val="24"/>
          <w:lang w:val="en-GB"/>
        </w:rPr>
        <w:t>Materials and methods</w:t>
      </w:r>
    </w:p>
    <w:p w:rsidR="001F0C34" w:rsidRPr="003A219A" w:rsidRDefault="001F0C34" w:rsidP="001F0C34">
      <w:pPr>
        <w:numPr>
          <w:ilvl w:val="1"/>
          <w:numId w:val="2"/>
        </w:numPr>
        <w:tabs>
          <w:tab w:val="left" w:pos="360"/>
        </w:tabs>
        <w:suppressAutoHyphens/>
        <w:spacing w:before="0" w:line="480" w:lineRule="auto"/>
        <w:jc w:val="left"/>
        <w:rPr>
          <w:rFonts w:ascii="Verdana" w:hAnsi="Verdana" w:cs="Arial"/>
          <w:b/>
          <w:szCs w:val="24"/>
          <w:lang w:val="en-GB"/>
        </w:rPr>
      </w:pPr>
      <w:r w:rsidRPr="003A219A">
        <w:rPr>
          <w:rFonts w:ascii="Verdana" w:hAnsi="Verdana" w:cs="Arial"/>
          <w:szCs w:val="24"/>
          <w:lang w:val="en-GB"/>
        </w:rPr>
        <w:t xml:space="preserve"> </w:t>
      </w:r>
      <w:r w:rsidRPr="003A219A">
        <w:rPr>
          <w:rFonts w:ascii="Verdana" w:hAnsi="Verdana" w:cs="Arial"/>
          <w:b/>
          <w:szCs w:val="24"/>
          <w:lang w:val="en-GB"/>
        </w:rPr>
        <w:t>Study site and data collection</w:t>
      </w:r>
    </w:p>
    <w:p w:rsidR="001F0C34" w:rsidRPr="003A219A" w:rsidRDefault="001F0C34" w:rsidP="001F0C34">
      <w:pPr>
        <w:rPr>
          <w:rFonts w:ascii="Verdana" w:hAnsi="Verdana"/>
          <w:iCs/>
          <w:szCs w:val="24"/>
          <w:lang w:val="en-GB"/>
        </w:rPr>
      </w:pPr>
      <w:r w:rsidRPr="003A219A">
        <w:rPr>
          <w:rFonts w:ascii="Verdana" w:hAnsi="Verdana"/>
          <w:szCs w:val="24"/>
          <w:lang w:val="en-GB"/>
        </w:rPr>
        <w:t xml:space="preserve">The study area is located near Vilnius (Lithuania) at 54.42ºN and 25.26ºE and 154 </w:t>
      </w:r>
      <w:proofErr w:type="spellStart"/>
      <w:r w:rsidRPr="003A219A">
        <w:rPr>
          <w:rFonts w:ascii="Verdana" w:hAnsi="Verdana"/>
          <w:szCs w:val="24"/>
          <w:lang w:val="en-GB"/>
        </w:rPr>
        <w:t>m.a.s.l</w:t>
      </w:r>
      <w:proofErr w:type="spellEnd"/>
      <w:r w:rsidRPr="003A219A">
        <w:rPr>
          <w:rFonts w:ascii="Verdana" w:hAnsi="Verdana"/>
          <w:szCs w:val="24"/>
          <w:lang w:val="en-GB"/>
        </w:rPr>
        <w:t>. in an urban/forest interface area. The fire started on April 14, 2010 from unknown causes and affected an area of</w:t>
      </w:r>
      <w:r w:rsidR="00D574C1" w:rsidRPr="003A219A">
        <w:rPr>
          <w:rFonts w:ascii="Verdana" w:hAnsi="Verdana"/>
          <w:szCs w:val="24"/>
          <w:lang w:val="en-GB"/>
        </w:rPr>
        <w:t xml:space="preserve"> </w:t>
      </w:r>
      <w:r w:rsidRPr="003A219A">
        <w:rPr>
          <w:rFonts w:ascii="Verdana" w:eastAsia="MS Gothic" w:hAnsi="Verdana"/>
          <w:szCs w:val="24"/>
        </w:rPr>
        <w:t>≈</w:t>
      </w:r>
      <w:r w:rsidRPr="003A219A">
        <w:rPr>
          <w:rFonts w:ascii="Verdana" w:hAnsi="Verdana"/>
          <w:szCs w:val="24"/>
          <w:lang w:val="en-GB"/>
        </w:rPr>
        <w:t xml:space="preserve">4ha of a recently abandoned agricultural field. </w:t>
      </w:r>
      <w:r w:rsidRPr="003A219A">
        <w:rPr>
          <w:rFonts w:ascii="Verdana" w:hAnsi="Verdana"/>
          <w:iCs/>
          <w:szCs w:val="24"/>
          <w:lang w:val="en-GB"/>
        </w:rPr>
        <w:t xml:space="preserve">The soil is developed on </w:t>
      </w:r>
      <w:proofErr w:type="spellStart"/>
      <w:r w:rsidRPr="003A219A">
        <w:rPr>
          <w:rFonts w:ascii="Verdana" w:hAnsi="Verdana"/>
          <w:iCs/>
          <w:szCs w:val="24"/>
          <w:lang w:val="en-GB"/>
        </w:rPr>
        <w:t>glaciofluvial</w:t>
      </w:r>
      <w:proofErr w:type="spellEnd"/>
      <w:r w:rsidRPr="003A219A">
        <w:rPr>
          <w:rFonts w:ascii="Verdana" w:hAnsi="Verdana"/>
          <w:iCs/>
          <w:szCs w:val="24"/>
          <w:lang w:val="en-GB"/>
        </w:rPr>
        <w:t xml:space="preserve"> sediments and is classified according to FAO as a </w:t>
      </w:r>
      <w:proofErr w:type="spellStart"/>
      <w:r w:rsidRPr="003A219A">
        <w:rPr>
          <w:rFonts w:ascii="Verdana" w:hAnsi="Verdana"/>
          <w:iCs/>
          <w:szCs w:val="24"/>
          <w:lang w:val="en-GB"/>
        </w:rPr>
        <w:t>Cambic</w:t>
      </w:r>
      <w:proofErr w:type="spellEnd"/>
      <w:r w:rsidRPr="003A219A">
        <w:rPr>
          <w:rFonts w:ascii="Verdana" w:hAnsi="Verdana"/>
          <w:iCs/>
          <w:szCs w:val="24"/>
          <w:lang w:val="en-GB"/>
        </w:rPr>
        <w:t xml:space="preserve"> </w:t>
      </w:r>
      <w:proofErr w:type="spellStart"/>
      <w:r w:rsidRPr="003A219A">
        <w:rPr>
          <w:rFonts w:ascii="Verdana" w:hAnsi="Verdana"/>
          <w:iCs/>
          <w:szCs w:val="24"/>
          <w:lang w:val="en-GB"/>
        </w:rPr>
        <w:t>Arenosol</w:t>
      </w:r>
      <w:proofErr w:type="spellEnd"/>
      <w:r w:rsidRPr="003A219A">
        <w:rPr>
          <w:rFonts w:ascii="Verdana" w:hAnsi="Verdana"/>
          <w:iCs/>
          <w:szCs w:val="24"/>
          <w:lang w:val="en-GB"/>
        </w:rPr>
        <w:t xml:space="preserve"> (</w:t>
      </w:r>
      <w:proofErr w:type="spellStart"/>
      <w:r w:rsidRPr="003A219A">
        <w:rPr>
          <w:rFonts w:ascii="Verdana" w:hAnsi="Verdana"/>
          <w:iCs/>
          <w:szCs w:val="24"/>
          <w:lang w:val="en-GB"/>
        </w:rPr>
        <w:t>Kadunas</w:t>
      </w:r>
      <w:proofErr w:type="spellEnd"/>
      <w:r w:rsidRPr="003A219A">
        <w:rPr>
          <w:rFonts w:ascii="Verdana" w:hAnsi="Verdana"/>
          <w:iCs/>
          <w:szCs w:val="24"/>
          <w:lang w:val="en-GB"/>
        </w:rPr>
        <w:t xml:space="preserve"> et </w:t>
      </w:r>
      <w:r w:rsidR="003D0B45" w:rsidRPr="003A219A">
        <w:rPr>
          <w:rFonts w:ascii="Verdana" w:hAnsi="Verdana"/>
          <w:iCs/>
          <w:szCs w:val="24"/>
          <w:lang w:val="en-GB"/>
        </w:rPr>
        <w:t>al.</w:t>
      </w:r>
      <w:r w:rsidRPr="003A219A">
        <w:rPr>
          <w:rFonts w:ascii="Verdana" w:hAnsi="Verdana"/>
          <w:iCs/>
          <w:szCs w:val="24"/>
          <w:lang w:val="en-GB"/>
        </w:rPr>
        <w:t xml:space="preserve"> 1999). Based on 15 samples collected in the study area, the soil texture is composed of 86% sand, 6% silt and 8% clay. Mean annual temperature is 5.8ºC, the mean total precipitation is 735 mm (data from 1961-1990) and the annual and spring prevailing winds are from the northwest (</w:t>
      </w:r>
      <w:proofErr w:type="spellStart"/>
      <w:r w:rsidRPr="003A219A">
        <w:rPr>
          <w:rFonts w:ascii="Verdana" w:hAnsi="Verdana"/>
          <w:iCs/>
          <w:szCs w:val="24"/>
          <w:lang w:val="en-GB"/>
        </w:rPr>
        <w:t>Bukantis</w:t>
      </w:r>
      <w:proofErr w:type="spellEnd"/>
      <w:r w:rsidRPr="003A219A">
        <w:rPr>
          <w:rFonts w:ascii="Verdana" w:hAnsi="Verdana"/>
          <w:iCs/>
          <w:szCs w:val="24"/>
          <w:lang w:val="en-GB"/>
        </w:rPr>
        <w:t>, 1994).</w:t>
      </w:r>
      <w:r w:rsidRPr="003A219A">
        <w:rPr>
          <w:rFonts w:ascii="Verdana" w:hAnsi="Verdana"/>
          <w:szCs w:val="24"/>
          <w:lang w:val="en-GB"/>
        </w:rPr>
        <w:t xml:space="preserve"> The vegetation is mainly composed of common dandelion (</w:t>
      </w:r>
      <w:proofErr w:type="spellStart"/>
      <w:r w:rsidRPr="003A219A">
        <w:rPr>
          <w:rFonts w:ascii="Verdana" w:hAnsi="Verdana"/>
          <w:iCs/>
          <w:szCs w:val="24"/>
          <w:lang w:val="en-GB"/>
        </w:rPr>
        <w:t>Taraxacum</w:t>
      </w:r>
      <w:proofErr w:type="spellEnd"/>
      <w:r w:rsidRPr="003A219A">
        <w:rPr>
          <w:rFonts w:ascii="Verdana" w:hAnsi="Verdana"/>
          <w:iCs/>
          <w:szCs w:val="24"/>
          <w:lang w:val="en-GB"/>
        </w:rPr>
        <w:t xml:space="preserve"> </w:t>
      </w:r>
      <w:proofErr w:type="spellStart"/>
      <w:r w:rsidRPr="003A219A">
        <w:rPr>
          <w:rFonts w:ascii="Verdana" w:hAnsi="Verdana"/>
          <w:iCs/>
          <w:szCs w:val="24"/>
          <w:lang w:val="en-GB"/>
        </w:rPr>
        <w:t>officinale</w:t>
      </w:r>
      <w:proofErr w:type="spellEnd"/>
      <w:r w:rsidRPr="003A219A">
        <w:rPr>
          <w:rFonts w:ascii="Verdana" w:hAnsi="Verdana"/>
          <w:iCs/>
          <w:szCs w:val="24"/>
          <w:lang w:val="en-GB"/>
        </w:rPr>
        <w:t>) and buffalo grass (</w:t>
      </w:r>
      <w:proofErr w:type="spellStart"/>
      <w:r w:rsidRPr="003A219A">
        <w:rPr>
          <w:rFonts w:ascii="Verdana" w:hAnsi="Verdana"/>
          <w:szCs w:val="24"/>
          <w:lang w:val="en-GB"/>
        </w:rPr>
        <w:t>Anthoxanthum</w:t>
      </w:r>
      <w:proofErr w:type="spellEnd"/>
      <w:r w:rsidRPr="003A219A">
        <w:rPr>
          <w:rFonts w:ascii="Verdana" w:hAnsi="Verdana"/>
          <w:szCs w:val="24"/>
          <w:lang w:val="en-GB"/>
        </w:rPr>
        <w:t xml:space="preserve"> </w:t>
      </w:r>
      <w:proofErr w:type="spellStart"/>
      <w:r w:rsidRPr="003A219A">
        <w:rPr>
          <w:rFonts w:ascii="Verdana" w:hAnsi="Verdana"/>
          <w:iCs/>
          <w:szCs w:val="24"/>
          <w:lang w:val="en-GB"/>
        </w:rPr>
        <w:t>odoratum</w:t>
      </w:r>
      <w:proofErr w:type="spellEnd"/>
      <w:r w:rsidRPr="003A219A">
        <w:rPr>
          <w:rFonts w:ascii="Verdana" w:hAnsi="Verdana"/>
          <w:iCs/>
          <w:szCs w:val="24"/>
          <w:lang w:val="en-GB"/>
        </w:rPr>
        <w:t xml:space="preserve">). </w:t>
      </w:r>
    </w:p>
    <w:p w:rsidR="00E75A73" w:rsidRPr="003A219A" w:rsidRDefault="001F0C34" w:rsidP="001F0C34">
      <w:pPr>
        <w:rPr>
          <w:rFonts w:ascii="Verdana" w:hAnsi="Verdana"/>
          <w:iCs/>
          <w:szCs w:val="24"/>
          <w:lang w:val="en-GB"/>
        </w:rPr>
      </w:pPr>
      <w:r w:rsidRPr="003A219A">
        <w:rPr>
          <w:rFonts w:ascii="Verdana" w:hAnsi="Verdana"/>
          <w:iCs/>
          <w:szCs w:val="24"/>
          <w:lang w:val="en-GB"/>
        </w:rPr>
        <w:lastRenderedPageBreak/>
        <w:t xml:space="preserve">Prior to the ash thickness measurements, we designed two transects that integrate part of the area affected by the fire and part of the unburned area, used as a control plot. The first transect was taken from west to east, in a flat area with a total length of 181 m (101 m in the burned area and 81 m in the control area) and the second transect was taken on a south-facing slope with an inclination of 14% and was 114 m long (62 m in the burned area and 53 m in the control area). Ash thickness measurements have to be made using several precautions. </w:t>
      </w:r>
      <w:r w:rsidRPr="003A219A">
        <w:rPr>
          <w:rFonts w:ascii="Verdana" w:hAnsi="Verdana"/>
          <w:szCs w:val="24"/>
          <w:lang w:val="en-GB"/>
        </w:rPr>
        <w:t>Before the start of the measurements of the ash or litter thickness it was very important to take care where we stepped, especially in the burned areas, in order to avoid inducing errors in the ash thickness measurements. For both transects we first selected a starting point and marked it carefully. Subsequently we measured the ash thickness every meter using an iron bar 50 cm in length. Since transects were long, marks were placed every 2 m in order to avoid errors in locating the measurements point</w:t>
      </w:r>
      <w:r w:rsidR="004B45B0" w:rsidRPr="003A219A">
        <w:rPr>
          <w:rFonts w:ascii="Verdana" w:hAnsi="Verdana"/>
          <w:szCs w:val="24"/>
          <w:lang w:val="en-GB"/>
        </w:rPr>
        <w:t>s</w:t>
      </w:r>
      <w:r w:rsidRPr="003A219A">
        <w:rPr>
          <w:rFonts w:ascii="Verdana" w:hAnsi="Verdana"/>
          <w:szCs w:val="24"/>
          <w:lang w:val="en-GB"/>
        </w:rPr>
        <w:t>. Prior to the beginning of each ash thickness measurement, we checked if the transect length and marks were correctly placed. We measured ash thickness only after careful verification. In the other part of the burned area we designed a 27x9 m grid with an orientation of north – south</w:t>
      </w:r>
      <w:r w:rsidR="00D574C1" w:rsidRPr="003A219A">
        <w:rPr>
          <w:rFonts w:ascii="Verdana" w:hAnsi="Verdana"/>
          <w:szCs w:val="24"/>
          <w:lang w:val="en-GB"/>
        </w:rPr>
        <w:t xml:space="preserve"> </w:t>
      </w:r>
      <w:r w:rsidRPr="003A219A">
        <w:rPr>
          <w:rFonts w:ascii="Verdana" w:hAnsi="Verdana"/>
          <w:szCs w:val="24"/>
          <w:lang w:val="en-GB"/>
        </w:rPr>
        <w:t xml:space="preserve">on a flat area and took samples every 3 meters (in this case control points were placed every 3 m), for a total of 40 </w:t>
      </w:r>
      <w:r w:rsidR="004B45B0" w:rsidRPr="003A219A">
        <w:rPr>
          <w:rFonts w:ascii="Verdana" w:hAnsi="Verdana"/>
          <w:szCs w:val="24"/>
          <w:lang w:val="en-GB"/>
        </w:rPr>
        <w:t xml:space="preserve">sampling </w:t>
      </w:r>
      <w:r w:rsidRPr="003A219A">
        <w:rPr>
          <w:rFonts w:ascii="Verdana" w:hAnsi="Verdana"/>
          <w:szCs w:val="24"/>
          <w:lang w:val="en-GB"/>
        </w:rPr>
        <w:t xml:space="preserve">points. Coordinates of the </w:t>
      </w:r>
      <w:r w:rsidR="004B45B0" w:rsidRPr="003A219A">
        <w:rPr>
          <w:rFonts w:ascii="Verdana" w:hAnsi="Verdana"/>
          <w:szCs w:val="24"/>
          <w:lang w:val="en-GB"/>
        </w:rPr>
        <w:t xml:space="preserve">sampling </w:t>
      </w:r>
      <w:r w:rsidRPr="003A219A">
        <w:rPr>
          <w:rFonts w:ascii="Verdana" w:hAnsi="Verdana"/>
          <w:szCs w:val="24"/>
          <w:lang w:val="en-GB"/>
        </w:rPr>
        <w:t xml:space="preserve">points were taken with a GPS. The methods used for the ash thickness measurements were the same as discussed above. More detailed information about ash thickness measurements is available in </w:t>
      </w:r>
      <w:proofErr w:type="spellStart"/>
      <w:r w:rsidR="003D0B45" w:rsidRPr="003A219A">
        <w:rPr>
          <w:rFonts w:ascii="Verdana" w:hAnsi="Verdana"/>
          <w:szCs w:val="24"/>
          <w:lang w:val="en-GB"/>
        </w:rPr>
        <w:t>Cerdà</w:t>
      </w:r>
      <w:proofErr w:type="spellEnd"/>
      <w:r w:rsidR="003D0B45" w:rsidRPr="003A219A">
        <w:rPr>
          <w:rFonts w:ascii="Verdana" w:hAnsi="Verdana"/>
          <w:szCs w:val="24"/>
          <w:lang w:val="en-GB"/>
        </w:rPr>
        <w:t xml:space="preserve"> and </w:t>
      </w:r>
      <w:proofErr w:type="spellStart"/>
      <w:r w:rsidR="003D0B45" w:rsidRPr="003A219A">
        <w:rPr>
          <w:rFonts w:ascii="Verdana" w:hAnsi="Verdana"/>
          <w:szCs w:val="24"/>
          <w:lang w:val="en-GB"/>
        </w:rPr>
        <w:t>Doerr</w:t>
      </w:r>
      <w:proofErr w:type="spellEnd"/>
      <w:r w:rsidR="003D0B45" w:rsidRPr="003A219A">
        <w:rPr>
          <w:rFonts w:ascii="Verdana" w:hAnsi="Verdana"/>
          <w:szCs w:val="24"/>
          <w:lang w:val="en-GB"/>
        </w:rPr>
        <w:t xml:space="preserve"> (2008), </w:t>
      </w:r>
      <w:r w:rsidRPr="003A219A">
        <w:rPr>
          <w:rFonts w:ascii="Verdana" w:hAnsi="Verdana"/>
          <w:szCs w:val="24"/>
          <w:lang w:val="en-GB"/>
        </w:rPr>
        <w:t>Pereira et al. (</w:t>
      </w:r>
      <w:r w:rsidR="000D2A31" w:rsidRPr="003A219A">
        <w:rPr>
          <w:rFonts w:ascii="Verdana" w:hAnsi="Verdana"/>
          <w:szCs w:val="24"/>
          <w:lang w:val="en-GB"/>
        </w:rPr>
        <w:t>2010</w:t>
      </w:r>
      <w:r w:rsidRPr="003A219A">
        <w:rPr>
          <w:rFonts w:ascii="Verdana" w:hAnsi="Verdana"/>
          <w:szCs w:val="24"/>
          <w:lang w:val="en-GB"/>
        </w:rPr>
        <w:t xml:space="preserve">) and Woods and Balfour (2010). </w:t>
      </w:r>
      <w:r w:rsidRPr="003A219A">
        <w:rPr>
          <w:rFonts w:ascii="Verdana" w:hAnsi="Verdana"/>
          <w:szCs w:val="24"/>
        </w:rPr>
        <w:t xml:space="preserve">We classified the fire severity based upon the ash color </w:t>
      </w:r>
      <w:r w:rsidR="00F14C28" w:rsidRPr="003A219A">
        <w:rPr>
          <w:rFonts w:ascii="Verdana" w:hAnsi="Verdana"/>
          <w:szCs w:val="24"/>
        </w:rPr>
        <w:t xml:space="preserve">in accordance with </w:t>
      </w:r>
      <w:r w:rsidR="00FA4529" w:rsidRPr="003A219A">
        <w:rPr>
          <w:rFonts w:ascii="Verdana" w:hAnsi="Verdana"/>
          <w:szCs w:val="24"/>
          <w:lang w:val="en-GB"/>
        </w:rPr>
        <w:t>Ú</w:t>
      </w:r>
      <w:r w:rsidR="00F14C28" w:rsidRPr="003A219A">
        <w:rPr>
          <w:rFonts w:ascii="Verdana" w:hAnsi="Verdana"/>
          <w:szCs w:val="24"/>
        </w:rPr>
        <w:t>beda et al.</w:t>
      </w:r>
      <w:r w:rsidRPr="003A219A">
        <w:rPr>
          <w:rFonts w:ascii="Verdana" w:hAnsi="Verdana"/>
          <w:szCs w:val="24"/>
        </w:rPr>
        <w:t xml:space="preserve"> (2009). </w:t>
      </w:r>
      <w:r w:rsidRPr="003A219A">
        <w:rPr>
          <w:rFonts w:ascii="Verdana" w:hAnsi="Verdana"/>
          <w:szCs w:val="24"/>
          <w:lang w:val="en-GB"/>
        </w:rPr>
        <w:t>As</w:t>
      </w:r>
      <w:r w:rsidR="001869C8" w:rsidRPr="003A219A">
        <w:rPr>
          <w:rFonts w:ascii="Verdana" w:hAnsi="Verdana"/>
          <w:szCs w:val="24"/>
          <w:lang w:val="en-GB"/>
        </w:rPr>
        <w:t xml:space="preserve">h thickness measurements </w:t>
      </w:r>
      <w:r w:rsidRPr="003A219A">
        <w:rPr>
          <w:rFonts w:ascii="Verdana" w:hAnsi="Verdana"/>
          <w:szCs w:val="24"/>
          <w:lang w:val="en-GB"/>
        </w:rPr>
        <w:t xml:space="preserve">were carried out 4, 16, 34 and 45 days after the fire, </w:t>
      </w:r>
      <w:r w:rsidR="00CF7F55" w:rsidRPr="003A219A">
        <w:rPr>
          <w:rFonts w:ascii="Verdana" w:hAnsi="Verdana"/>
          <w:iCs/>
          <w:szCs w:val="24"/>
          <w:lang w:val="en-GB"/>
        </w:rPr>
        <w:t>until</w:t>
      </w:r>
      <w:r w:rsidR="00E75A73" w:rsidRPr="003A219A">
        <w:rPr>
          <w:rFonts w:ascii="Verdana" w:hAnsi="Verdana"/>
          <w:iCs/>
          <w:szCs w:val="24"/>
          <w:lang w:val="en-GB"/>
        </w:rPr>
        <w:t xml:space="preserve"> vegetation covered the soils</w:t>
      </w:r>
      <w:r w:rsidRPr="003A219A">
        <w:rPr>
          <w:rFonts w:ascii="Verdana" w:hAnsi="Verdana"/>
          <w:iCs/>
          <w:szCs w:val="24"/>
          <w:lang w:val="en-GB"/>
        </w:rPr>
        <w:t xml:space="preserve">. </w:t>
      </w:r>
      <w:r w:rsidR="004B45B0" w:rsidRPr="003A219A">
        <w:rPr>
          <w:rFonts w:ascii="Verdana" w:hAnsi="Verdana"/>
          <w:iCs/>
          <w:szCs w:val="24"/>
          <w:lang w:val="en-GB"/>
        </w:rPr>
        <w:t>To</w:t>
      </w:r>
      <w:r w:rsidRPr="003A219A">
        <w:rPr>
          <w:rFonts w:ascii="Verdana" w:hAnsi="Verdana"/>
          <w:iCs/>
          <w:szCs w:val="24"/>
          <w:lang w:val="en-GB"/>
        </w:rPr>
        <w:t xml:space="preserve"> </w:t>
      </w:r>
      <w:r w:rsidR="00E75A73" w:rsidRPr="003A219A">
        <w:rPr>
          <w:rFonts w:ascii="Verdana" w:hAnsi="Verdana"/>
          <w:iCs/>
          <w:szCs w:val="24"/>
          <w:lang w:val="en-GB"/>
        </w:rPr>
        <w:t xml:space="preserve">determine </w:t>
      </w:r>
      <w:r w:rsidRPr="003A219A">
        <w:rPr>
          <w:rFonts w:ascii="Verdana" w:hAnsi="Verdana"/>
          <w:iCs/>
          <w:szCs w:val="24"/>
          <w:lang w:val="en-GB"/>
        </w:rPr>
        <w:t>the effects of precipitation on ash thickness dynamics and vegetation recovery, daily rainfall at the Vilnius (</w:t>
      </w:r>
      <w:proofErr w:type="spellStart"/>
      <w:r w:rsidRPr="003A219A">
        <w:rPr>
          <w:rFonts w:ascii="Verdana" w:hAnsi="Verdana"/>
          <w:iCs/>
          <w:szCs w:val="24"/>
          <w:lang w:val="en-GB"/>
        </w:rPr>
        <w:t>Zirmunai</w:t>
      </w:r>
      <w:proofErr w:type="spellEnd"/>
      <w:r w:rsidRPr="003A219A">
        <w:rPr>
          <w:rFonts w:ascii="Verdana" w:hAnsi="Verdana"/>
          <w:iCs/>
          <w:szCs w:val="24"/>
          <w:lang w:val="en-GB"/>
        </w:rPr>
        <w:t xml:space="preserve">, </w:t>
      </w:r>
      <w:r w:rsidRPr="003A219A">
        <w:rPr>
          <w:rFonts w:ascii="Verdana" w:hAnsi="Verdana"/>
          <w:szCs w:val="24"/>
          <w:lang w:val="en-GB"/>
        </w:rPr>
        <w:lastRenderedPageBreak/>
        <w:t xml:space="preserve">54.41ºN </w:t>
      </w:r>
      <w:r w:rsidR="00E75A73" w:rsidRPr="003A219A">
        <w:rPr>
          <w:rFonts w:ascii="Verdana" w:hAnsi="Verdana"/>
          <w:szCs w:val="24"/>
          <w:lang w:val="en-GB"/>
        </w:rPr>
        <w:t>-</w:t>
      </w:r>
      <w:r w:rsidRPr="003A219A">
        <w:rPr>
          <w:rFonts w:ascii="Verdana" w:hAnsi="Verdana"/>
          <w:szCs w:val="24"/>
          <w:lang w:val="en-GB"/>
        </w:rPr>
        <w:t xml:space="preserve"> 25.17ºE and 148 </w:t>
      </w:r>
      <w:proofErr w:type="spellStart"/>
      <w:r w:rsidRPr="003A219A">
        <w:rPr>
          <w:rFonts w:ascii="Verdana" w:hAnsi="Verdana"/>
          <w:szCs w:val="24"/>
          <w:lang w:val="en-GB"/>
        </w:rPr>
        <w:t>m.a.s.l</w:t>
      </w:r>
      <w:proofErr w:type="spellEnd"/>
      <w:r w:rsidRPr="003A219A">
        <w:rPr>
          <w:rFonts w:ascii="Verdana" w:hAnsi="Verdana"/>
          <w:szCs w:val="24"/>
          <w:lang w:val="en-GB"/>
        </w:rPr>
        <w:t>.</w:t>
      </w:r>
      <w:r w:rsidRPr="003A219A">
        <w:rPr>
          <w:rFonts w:ascii="Verdana" w:hAnsi="Verdana"/>
          <w:iCs/>
          <w:szCs w:val="24"/>
          <w:lang w:val="en-GB"/>
        </w:rPr>
        <w:t>) meteorological station loca</w:t>
      </w:r>
      <w:r w:rsidR="00FA4529" w:rsidRPr="003A219A">
        <w:rPr>
          <w:rFonts w:ascii="Verdana" w:hAnsi="Verdana"/>
          <w:iCs/>
          <w:szCs w:val="24"/>
          <w:lang w:val="en-GB"/>
        </w:rPr>
        <w:t xml:space="preserve">ted </w:t>
      </w:r>
      <w:r w:rsidR="00195C00" w:rsidRPr="003A219A">
        <w:rPr>
          <w:rFonts w:ascii="Verdana" w:hAnsi="Verdana"/>
          <w:iCs/>
          <w:szCs w:val="24"/>
          <w:lang w:val="en-GB"/>
        </w:rPr>
        <w:t>1</w:t>
      </w:r>
      <w:r w:rsidR="00E75A73" w:rsidRPr="003A219A">
        <w:rPr>
          <w:rFonts w:ascii="Verdana" w:hAnsi="Verdana"/>
          <w:iCs/>
          <w:szCs w:val="24"/>
          <w:lang w:val="en-GB"/>
        </w:rPr>
        <w:t xml:space="preserve"> Km from </w:t>
      </w:r>
      <w:r w:rsidR="00FA4529" w:rsidRPr="003A219A">
        <w:rPr>
          <w:rFonts w:ascii="Verdana" w:hAnsi="Verdana"/>
          <w:iCs/>
          <w:szCs w:val="24"/>
          <w:lang w:val="en-GB"/>
        </w:rPr>
        <w:t xml:space="preserve">the </w:t>
      </w:r>
      <w:r w:rsidR="00E75A73" w:rsidRPr="003A219A">
        <w:rPr>
          <w:rFonts w:ascii="Verdana" w:hAnsi="Verdana"/>
          <w:iCs/>
          <w:szCs w:val="24"/>
          <w:lang w:val="en-GB"/>
        </w:rPr>
        <w:t xml:space="preserve">study </w:t>
      </w:r>
      <w:r w:rsidR="00FA4529" w:rsidRPr="003A219A">
        <w:rPr>
          <w:rFonts w:ascii="Verdana" w:hAnsi="Verdana"/>
          <w:iCs/>
          <w:szCs w:val="24"/>
          <w:lang w:val="en-GB"/>
        </w:rPr>
        <w:t>area</w:t>
      </w:r>
      <w:r w:rsidR="00E75A73" w:rsidRPr="003A219A">
        <w:rPr>
          <w:rFonts w:ascii="Verdana" w:hAnsi="Verdana"/>
          <w:iCs/>
          <w:szCs w:val="24"/>
          <w:lang w:val="en-GB"/>
        </w:rPr>
        <w:t xml:space="preserve"> where analysed. </w:t>
      </w:r>
    </w:p>
    <w:p w:rsidR="001F0C34" w:rsidRPr="003A219A" w:rsidRDefault="001F0C34" w:rsidP="001F0C34">
      <w:pPr>
        <w:rPr>
          <w:rFonts w:ascii="Verdana" w:hAnsi="Verdana"/>
          <w:iCs/>
          <w:szCs w:val="24"/>
          <w:lang w:val="en-GB"/>
        </w:rPr>
      </w:pPr>
    </w:p>
    <w:p w:rsidR="001F0C34" w:rsidRPr="003A219A" w:rsidRDefault="00AC1D01" w:rsidP="001F0C34">
      <w:pPr>
        <w:numPr>
          <w:ilvl w:val="1"/>
          <w:numId w:val="2"/>
        </w:numPr>
        <w:tabs>
          <w:tab w:val="left" w:pos="360"/>
        </w:tabs>
        <w:suppressAutoHyphens/>
        <w:spacing w:before="0" w:line="480" w:lineRule="auto"/>
        <w:jc w:val="left"/>
        <w:rPr>
          <w:rFonts w:ascii="Verdana" w:hAnsi="Verdana" w:cs="Arial"/>
          <w:b/>
          <w:szCs w:val="24"/>
          <w:lang w:val="en-GB"/>
        </w:rPr>
      </w:pPr>
      <w:r w:rsidRPr="003A219A">
        <w:rPr>
          <w:rFonts w:ascii="Verdana" w:hAnsi="Verdana" w:cs="Arial"/>
          <w:b/>
          <w:szCs w:val="24"/>
          <w:lang w:val="en-GB"/>
        </w:rPr>
        <w:t>Statistical analysis.</w:t>
      </w:r>
    </w:p>
    <w:p w:rsidR="00AC1D01" w:rsidRPr="003A219A" w:rsidRDefault="00AC1D01" w:rsidP="000B3B01">
      <w:pPr>
        <w:rPr>
          <w:rFonts w:ascii="Verdana" w:hAnsi="Verdana"/>
          <w:szCs w:val="24"/>
          <w:lang w:val="en-GB"/>
        </w:rPr>
      </w:pPr>
      <w:r w:rsidRPr="003A219A">
        <w:rPr>
          <w:rFonts w:ascii="Verdana" w:hAnsi="Verdana"/>
          <w:szCs w:val="24"/>
          <w:lang w:val="en-GB"/>
        </w:rPr>
        <w:t xml:space="preserve">Prior to data analysis, data normality was checked with the Shapiro and </w:t>
      </w:r>
      <w:proofErr w:type="spellStart"/>
      <w:r w:rsidRPr="003A219A">
        <w:rPr>
          <w:rFonts w:ascii="Verdana" w:hAnsi="Verdana"/>
          <w:szCs w:val="24"/>
          <w:lang w:val="en-GB"/>
        </w:rPr>
        <w:t>Wilk</w:t>
      </w:r>
      <w:proofErr w:type="spellEnd"/>
      <w:r w:rsidR="00E75A73" w:rsidRPr="003A219A">
        <w:rPr>
          <w:rFonts w:ascii="Verdana" w:hAnsi="Verdana"/>
          <w:szCs w:val="24"/>
          <w:lang w:val="en-GB"/>
        </w:rPr>
        <w:t xml:space="preserve"> (</w:t>
      </w:r>
      <w:r w:rsidRPr="003A219A">
        <w:rPr>
          <w:rFonts w:ascii="Verdana" w:hAnsi="Verdana"/>
          <w:szCs w:val="24"/>
          <w:lang w:val="en-GB"/>
        </w:rPr>
        <w:t>1965)</w:t>
      </w:r>
      <w:r w:rsidR="00E75A73" w:rsidRPr="003A219A">
        <w:rPr>
          <w:rFonts w:ascii="Verdana" w:hAnsi="Verdana"/>
          <w:szCs w:val="24"/>
          <w:lang w:val="en-GB"/>
        </w:rPr>
        <w:t xml:space="preserve"> test,</w:t>
      </w:r>
      <w:r w:rsidRPr="003A219A">
        <w:rPr>
          <w:rFonts w:ascii="Verdana" w:hAnsi="Verdana"/>
          <w:szCs w:val="24"/>
          <w:lang w:val="en-GB"/>
        </w:rPr>
        <w:t xml:space="preserve"> and </w:t>
      </w:r>
      <w:r w:rsidR="00E75A73" w:rsidRPr="003A219A">
        <w:rPr>
          <w:rFonts w:ascii="Verdana" w:hAnsi="Verdana"/>
          <w:szCs w:val="24"/>
          <w:lang w:val="en-GB"/>
        </w:rPr>
        <w:t xml:space="preserve">the </w:t>
      </w:r>
      <w:r w:rsidRPr="003A219A">
        <w:rPr>
          <w:rFonts w:ascii="Verdana" w:hAnsi="Verdana"/>
          <w:szCs w:val="24"/>
          <w:lang w:val="en-GB"/>
        </w:rPr>
        <w:t xml:space="preserve">homogeneity with the </w:t>
      </w:r>
      <w:proofErr w:type="spellStart"/>
      <w:r w:rsidRPr="003A219A">
        <w:rPr>
          <w:rFonts w:ascii="Verdana" w:hAnsi="Verdana"/>
          <w:szCs w:val="24"/>
          <w:lang w:val="en-GB"/>
        </w:rPr>
        <w:t>Levene</w:t>
      </w:r>
      <w:proofErr w:type="spellEnd"/>
      <w:r w:rsidRPr="003A219A">
        <w:rPr>
          <w:rFonts w:ascii="Verdana" w:hAnsi="Verdana"/>
          <w:szCs w:val="24"/>
          <w:lang w:val="en-GB"/>
        </w:rPr>
        <w:t xml:space="preserve"> test. Normal distribution and homogeneity were considered at a p&gt;0.05. The distributions of ash thickness measured in both transects (with the exception of the control plot from the slope transect) did not follow a normal distribution and the homogeneity of the variances, even after </w:t>
      </w:r>
      <w:bookmarkStart w:id="15" w:name="OLE_LINK1"/>
      <w:bookmarkStart w:id="16" w:name="OLE_LINK2"/>
      <w:proofErr w:type="spellStart"/>
      <w:r w:rsidRPr="003A219A">
        <w:rPr>
          <w:rFonts w:ascii="Verdana" w:hAnsi="Verdana"/>
          <w:szCs w:val="24"/>
          <w:lang w:val="en-GB"/>
        </w:rPr>
        <w:t>neperian</w:t>
      </w:r>
      <w:proofErr w:type="spellEnd"/>
      <w:r w:rsidRPr="003A219A">
        <w:rPr>
          <w:rFonts w:ascii="Verdana" w:hAnsi="Verdana"/>
          <w:szCs w:val="24"/>
          <w:lang w:val="en-GB"/>
        </w:rPr>
        <w:t xml:space="preserve"> logarithmic</w:t>
      </w:r>
      <w:bookmarkEnd w:id="15"/>
      <w:bookmarkEnd w:id="16"/>
      <w:r w:rsidR="001B3C31" w:rsidRPr="003A219A">
        <w:rPr>
          <w:rFonts w:ascii="Verdana" w:hAnsi="Verdana"/>
          <w:szCs w:val="24"/>
          <w:lang w:val="en-GB"/>
        </w:rPr>
        <w:t xml:space="preserve"> (</w:t>
      </w:r>
      <w:proofErr w:type="spellStart"/>
      <w:r w:rsidR="001B3C31" w:rsidRPr="003A219A">
        <w:rPr>
          <w:rFonts w:ascii="Verdana" w:hAnsi="Verdana"/>
          <w:szCs w:val="24"/>
          <w:lang w:val="en-GB"/>
        </w:rPr>
        <w:t>ln</w:t>
      </w:r>
      <w:proofErr w:type="spellEnd"/>
      <w:r w:rsidR="001B3C31" w:rsidRPr="003A219A">
        <w:rPr>
          <w:rFonts w:ascii="Verdana" w:hAnsi="Verdana"/>
          <w:szCs w:val="24"/>
          <w:lang w:val="en-GB"/>
        </w:rPr>
        <w:t>),</w:t>
      </w:r>
      <w:r w:rsidR="00E75A73" w:rsidRPr="003A219A">
        <w:rPr>
          <w:rFonts w:ascii="Verdana" w:hAnsi="Verdana"/>
          <w:szCs w:val="24"/>
          <w:lang w:val="en-GB"/>
        </w:rPr>
        <w:t xml:space="preserve"> and </w:t>
      </w:r>
      <w:r w:rsidRPr="003A219A">
        <w:rPr>
          <w:rFonts w:ascii="Verdana" w:hAnsi="Verdana"/>
          <w:szCs w:val="24"/>
          <w:lang w:val="en-GB"/>
        </w:rPr>
        <w:t xml:space="preserve">Box-Cox transformations (Box and Cox, 1964). </w:t>
      </w:r>
      <w:r w:rsidRPr="003A219A">
        <w:rPr>
          <w:rFonts w:ascii="Verdana" w:hAnsi="Verdana"/>
          <w:iCs/>
          <w:szCs w:val="24"/>
          <w:lang w:val="en-GB"/>
        </w:rPr>
        <w:t>Therefore, in order to observe differences between sample periods we applied a non-</w:t>
      </w:r>
      <w:r w:rsidRPr="003A219A">
        <w:rPr>
          <w:rFonts w:ascii="Verdana" w:hAnsi="Verdana"/>
          <w:szCs w:val="24"/>
        </w:rPr>
        <w:t>parametric</w:t>
      </w:r>
      <w:r w:rsidRPr="003A219A">
        <w:rPr>
          <w:rFonts w:ascii="Verdana" w:hAnsi="Verdana"/>
          <w:iCs/>
          <w:szCs w:val="24"/>
          <w:lang w:val="en-GB"/>
        </w:rPr>
        <w:t xml:space="preserve"> </w:t>
      </w:r>
      <w:r w:rsidRPr="003A219A">
        <w:rPr>
          <w:rFonts w:ascii="Verdana" w:hAnsi="Verdana"/>
          <w:szCs w:val="24"/>
        </w:rPr>
        <w:t xml:space="preserve">Friedman ANOVA test. An analysis of the ash thickness differences within ash color in each sample period was carried out with the non-parametric test </w:t>
      </w:r>
      <w:r w:rsidRPr="003A219A">
        <w:rPr>
          <w:rFonts w:ascii="Verdana" w:hAnsi="Verdana"/>
          <w:iCs/>
          <w:szCs w:val="24"/>
        </w:rPr>
        <w:t>Kruskall-Wallis ANOVA test</w:t>
      </w:r>
      <w:r w:rsidR="00404AF5" w:rsidRPr="003A219A">
        <w:rPr>
          <w:rFonts w:ascii="Verdana" w:hAnsi="Verdana"/>
          <w:iCs/>
          <w:szCs w:val="24"/>
        </w:rPr>
        <w:t xml:space="preserve"> (K-W)</w:t>
      </w:r>
      <w:r w:rsidRPr="003A219A">
        <w:rPr>
          <w:rFonts w:ascii="Verdana" w:hAnsi="Verdana"/>
          <w:iCs/>
          <w:szCs w:val="24"/>
        </w:rPr>
        <w:t>.</w:t>
      </w:r>
      <w:r w:rsidR="00D574C1" w:rsidRPr="003A219A">
        <w:rPr>
          <w:rFonts w:ascii="Verdana" w:hAnsi="Verdana"/>
          <w:iCs/>
          <w:szCs w:val="24"/>
        </w:rPr>
        <w:t xml:space="preserve"> </w:t>
      </w:r>
      <w:r w:rsidRPr="003A219A">
        <w:rPr>
          <w:rFonts w:ascii="Verdana" w:hAnsi="Verdana"/>
          <w:iCs/>
          <w:szCs w:val="24"/>
        </w:rPr>
        <w:t>In those cases where significant differences at a p&lt;0.05 were identified, we applied a Tukey HSD post-hoc test (Conover, 1980; Sokal and Rohlf, 1995).</w:t>
      </w:r>
      <w:r w:rsidRPr="003A219A">
        <w:rPr>
          <w:rFonts w:ascii="Verdana" w:hAnsi="Verdana"/>
          <w:iCs/>
          <w:szCs w:val="24"/>
          <w:lang w:val="en-GB"/>
        </w:rPr>
        <w:t xml:space="preserve"> The comparison between transects was carried out with the </w:t>
      </w:r>
      <w:r w:rsidRPr="003A219A">
        <w:rPr>
          <w:rFonts w:ascii="Verdana" w:hAnsi="Verdana"/>
          <w:iCs/>
          <w:szCs w:val="24"/>
          <w:lang w:val="en-GB" w:eastAsia="es-ES"/>
        </w:rPr>
        <w:t xml:space="preserve">non-parametric Factorial ANOVA test on rank-transformed data </w:t>
      </w:r>
      <w:r w:rsidRPr="003A219A">
        <w:rPr>
          <w:rFonts w:ascii="Verdana" w:hAnsi="Verdana"/>
          <w:iCs/>
          <w:szCs w:val="24"/>
          <w:lang w:val="en-GB"/>
        </w:rPr>
        <w:t xml:space="preserve">because the normality and </w:t>
      </w:r>
      <w:r w:rsidRPr="003A219A">
        <w:rPr>
          <w:rFonts w:ascii="Verdana" w:hAnsi="Verdana"/>
          <w:szCs w:val="24"/>
          <w:lang w:val="en-GB"/>
        </w:rPr>
        <w:t xml:space="preserve">homogeneity of the variances were not achieved, even after the </w:t>
      </w:r>
      <w:proofErr w:type="spellStart"/>
      <w:r w:rsidRPr="003A219A">
        <w:rPr>
          <w:rFonts w:ascii="Verdana" w:hAnsi="Verdana"/>
          <w:szCs w:val="24"/>
          <w:lang w:val="en-GB"/>
        </w:rPr>
        <w:t>ln</w:t>
      </w:r>
      <w:proofErr w:type="spellEnd"/>
      <w:r w:rsidRPr="003A219A">
        <w:rPr>
          <w:rFonts w:ascii="Verdana" w:hAnsi="Verdana"/>
          <w:szCs w:val="24"/>
          <w:lang w:val="en-GB"/>
        </w:rPr>
        <w:t xml:space="preserve"> and Box-Cox transformations</w:t>
      </w:r>
      <w:r w:rsidR="001B3C31" w:rsidRPr="003A219A">
        <w:rPr>
          <w:rFonts w:ascii="Verdana" w:hAnsi="Verdana"/>
          <w:szCs w:val="24"/>
          <w:lang w:val="en-GB"/>
        </w:rPr>
        <w:t xml:space="preserve">. </w:t>
      </w:r>
      <w:r w:rsidRPr="003A219A">
        <w:rPr>
          <w:rFonts w:ascii="Verdana" w:hAnsi="Verdana"/>
          <w:iCs/>
          <w:szCs w:val="24"/>
          <w:lang w:val="en-GB"/>
        </w:rPr>
        <w:t xml:space="preserve">A similar procedure was applied to compare ash thicknesses among sample periods in the grid area. However, with the exception of ash thickness measured 16 days after the </w:t>
      </w:r>
      <w:r w:rsidR="004B45B0" w:rsidRPr="003A219A">
        <w:rPr>
          <w:rFonts w:ascii="Verdana" w:hAnsi="Verdana"/>
          <w:iCs/>
          <w:szCs w:val="24"/>
          <w:lang w:val="en-GB"/>
        </w:rPr>
        <w:t>fire</w:t>
      </w:r>
      <w:r w:rsidRPr="003A219A">
        <w:rPr>
          <w:rFonts w:ascii="Verdana" w:hAnsi="Verdana"/>
          <w:iCs/>
          <w:szCs w:val="24"/>
          <w:lang w:val="en-GB"/>
        </w:rPr>
        <w:t xml:space="preserve"> all data conformed to a normal distribution. After </w:t>
      </w:r>
      <w:proofErr w:type="spellStart"/>
      <w:r w:rsidRPr="003A219A">
        <w:rPr>
          <w:rFonts w:ascii="Verdana" w:hAnsi="Verdana"/>
          <w:iCs/>
          <w:szCs w:val="24"/>
          <w:lang w:val="en-GB"/>
        </w:rPr>
        <w:t>ln</w:t>
      </w:r>
      <w:proofErr w:type="spellEnd"/>
      <w:r w:rsidRPr="003A219A">
        <w:rPr>
          <w:rFonts w:ascii="Verdana" w:hAnsi="Verdana"/>
          <w:iCs/>
          <w:szCs w:val="24"/>
          <w:lang w:val="en-GB"/>
        </w:rPr>
        <w:t xml:space="preserve"> transformation all distributions conformed to the Gaussian distribution. Thus, we applied </w:t>
      </w:r>
      <w:r w:rsidR="00E75A73" w:rsidRPr="003A219A">
        <w:rPr>
          <w:rFonts w:ascii="Verdana" w:hAnsi="Verdana"/>
          <w:iCs/>
          <w:szCs w:val="24"/>
          <w:lang w:val="en-GB"/>
        </w:rPr>
        <w:t>repeated measures</w:t>
      </w:r>
      <w:r w:rsidRPr="003A219A">
        <w:rPr>
          <w:rFonts w:ascii="Verdana" w:hAnsi="Verdana"/>
          <w:iCs/>
          <w:szCs w:val="24"/>
          <w:lang w:val="en-GB"/>
        </w:rPr>
        <w:t xml:space="preserve"> </w:t>
      </w:r>
      <w:r w:rsidR="00E75A73" w:rsidRPr="003A219A">
        <w:rPr>
          <w:rFonts w:ascii="Verdana" w:hAnsi="Verdana"/>
          <w:iCs/>
          <w:szCs w:val="24"/>
          <w:lang w:val="en-GB"/>
        </w:rPr>
        <w:t xml:space="preserve">of </w:t>
      </w:r>
      <w:r w:rsidRPr="003A219A">
        <w:rPr>
          <w:rFonts w:ascii="Verdana" w:hAnsi="Verdana"/>
          <w:iCs/>
          <w:szCs w:val="24"/>
          <w:lang w:val="en-GB"/>
        </w:rPr>
        <w:t xml:space="preserve">ANOVA. If significant differences were identified at a significance level of p&lt;0.05, a </w:t>
      </w:r>
      <w:proofErr w:type="spellStart"/>
      <w:r w:rsidRPr="003A219A">
        <w:rPr>
          <w:rFonts w:ascii="Verdana" w:hAnsi="Verdana"/>
          <w:iCs/>
          <w:szCs w:val="24"/>
          <w:lang w:val="en-GB"/>
        </w:rPr>
        <w:t>Tukey</w:t>
      </w:r>
      <w:proofErr w:type="spellEnd"/>
      <w:r w:rsidRPr="003A219A">
        <w:rPr>
          <w:rFonts w:ascii="Verdana" w:hAnsi="Verdana"/>
          <w:iCs/>
          <w:szCs w:val="24"/>
          <w:lang w:val="en-GB"/>
        </w:rPr>
        <w:t xml:space="preserve"> HSD test was applied. All graphics in the figures are presented with original data. </w:t>
      </w:r>
      <w:r w:rsidRPr="003A219A">
        <w:rPr>
          <w:rFonts w:ascii="Verdana" w:hAnsi="Verdana"/>
          <w:szCs w:val="24"/>
          <w:lang w:val="en-GB"/>
        </w:rPr>
        <w:t>All statistical analyses were performed with STATISTICA 6.0 (</w:t>
      </w:r>
      <w:proofErr w:type="spellStart"/>
      <w:r w:rsidRPr="003A219A">
        <w:rPr>
          <w:rFonts w:ascii="Verdana" w:hAnsi="Verdana"/>
          <w:szCs w:val="24"/>
          <w:lang w:val="en-GB"/>
        </w:rPr>
        <w:t>Statsoft</w:t>
      </w:r>
      <w:proofErr w:type="spellEnd"/>
      <w:r w:rsidRPr="003A219A">
        <w:rPr>
          <w:rFonts w:ascii="Verdana" w:hAnsi="Verdana"/>
          <w:szCs w:val="24"/>
          <w:lang w:val="en-GB"/>
        </w:rPr>
        <w:t xml:space="preserve"> Inc) and SPSS 18.0.</w:t>
      </w:r>
    </w:p>
    <w:p w:rsidR="00366857" w:rsidRPr="003A219A" w:rsidRDefault="00366857" w:rsidP="000B3B01">
      <w:pPr>
        <w:rPr>
          <w:rFonts w:ascii="Verdana" w:hAnsi="Verdana"/>
          <w:szCs w:val="24"/>
          <w:lang w:val="en-GB"/>
        </w:rPr>
      </w:pPr>
    </w:p>
    <w:p w:rsidR="00F30C90" w:rsidRPr="003A219A" w:rsidRDefault="004B45B0" w:rsidP="006F797D">
      <w:pPr>
        <w:rPr>
          <w:rFonts w:ascii="Verdana" w:hAnsi="Verdana" w:cs="Arial"/>
          <w:b/>
          <w:szCs w:val="24"/>
          <w:lang w:val="en-GB"/>
        </w:rPr>
      </w:pPr>
      <w:r w:rsidRPr="003A219A">
        <w:rPr>
          <w:rFonts w:ascii="Verdana" w:hAnsi="Verdana" w:cs="Arial"/>
          <w:b/>
          <w:szCs w:val="24"/>
          <w:lang w:val="en-GB"/>
        </w:rPr>
        <w:lastRenderedPageBreak/>
        <w:t xml:space="preserve">2.3. </w:t>
      </w:r>
      <w:r w:rsidR="00F30C90" w:rsidRPr="003A219A">
        <w:rPr>
          <w:rFonts w:ascii="Verdana" w:hAnsi="Verdana" w:cs="Arial"/>
          <w:b/>
          <w:szCs w:val="24"/>
          <w:lang w:val="en-GB"/>
        </w:rPr>
        <w:t>Spatial structure, interpolation methods and assessment criterion</w:t>
      </w:r>
    </w:p>
    <w:p w:rsidR="00F30C90" w:rsidRPr="003A219A" w:rsidRDefault="00F30C90" w:rsidP="000B3B01">
      <w:pPr>
        <w:autoSpaceDE w:val="0"/>
        <w:rPr>
          <w:rFonts w:ascii="Verdana" w:hAnsi="Verdana"/>
          <w:szCs w:val="24"/>
          <w:lang w:val="en-GB"/>
        </w:rPr>
      </w:pPr>
      <w:r w:rsidRPr="003A219A">
        <w:rPr>
          <w:rFonts w:ascii="Verdana" w:hAnsi="Verdana"/>
          <w:iCs/>
          <w:szCs w:val="24"/>
          <w:lang w:val="en-GB"/>
        </w:rPr>
        <w:t xml:space="preserve">Spatial patterns of ash thickness in the grid area were observed with </w:t>
      </w:r>
      <w:proofErr w:type="spellStart"/>
      <w:r w:rsidRPr="003A219A">
        <w:rPr>
          <w:rFonts w:ascii="Verdana" w:hAnsi="Verdana"/>
          <w:iCs/>
          <w:szCs w:val="24"/>
          <w:lang w:val="en-GB"/>
        </w:rPr>
        <w:t>variogram</w:t>
      </w:r>
      <w:proofErr w:type="spellEnd"/>
      <w:r w:rsidRPr="003A219A">
        <w:rPr>
          <w:rFonts w:ascii="Verdana" w:hAnsi="Verdana"/>
          <w:iCs/>
          <w:szCs w:val="24"/>
          <w:lang w:val="en-GB"/>
        </w:rPr>
        <w:t xml:space="preserve"> modelling</w:t>
      </w:r>
      <w:r w:rsidR="004B45B0" w:rsidRPr="003A219A">
        <w:rPr>
          <w:rFonts w:ascii="Verdana" w:hAnsi="Verdana"/>
          <w:iCs/>
          <w:szCs w:val="24"/>
          <w:lang w:val="en-GB"/>
        </w:rPr>
        <w:t>. It</w:t>
      </w:r>
      <w:r w:rsidRPr="003A219A">
        <w:rPr>
          <w:rFonts w:ascii="Verdana" w:hAnsi="Verdana"/>
          <w:iCs/>
          <w:szCs w:val="24"/>
          <w:lang w:val="en-GB"/>
        </w:rPr>
        <w:t xml:space="preserve"> was developed to evaluate the spatial continuity of ash thickness among data points and identify the range of spatial dependence. In this study the modelled </w:t>
      </w:r>
      <w:proofErr w:type="spellStart"/>
      <w:r w:rsidRPr="003A219A">
        <w:rPr>
          <w:rFonts w:ascii="Verdana" w:hAnsi="Verdana"/>
          <w:iCs/>
          <w:szCs w:val="24"/>
          <w:lang w:val="en-GB"/>
        </w:rPr>
        <w:t>variograms</w:t>
      </w:r>
      <w:proofErr w:type="spellEnd"/>
      <w:r w:rsidRPr="003A219A">
        <w:rPr>
          <w:rFonts w:ascii="Verdana" w:hAnsi="Verdana"/>
          <w:iCs/>
          <w:szCs w:val="24"/>
          <w:lang w:val="en-GB"/>
        </w:rPr>
        <w:t xml:space="preserve"> are </w:t>
      </w:r>
      <w:proofErr w:type="spellStart"/>
      <w:r w:rsidRPr="003A219A">
        <w:rPr>
          <w:rFonts w:ascii="Verdana" w:hAnsi="Verdana"/>
          <w:iCs/>
          <w:szCs w:val="24"/>
          <w:lang w:val="en-GB"/>
        </w:rPr>
        <w:t>omni</w:t>
      </w:r>
      <w:proofErr w:type="spellEnd"/>
      <w:r w:rsidRPr="003A219A">
        <w:rPr>
          <w:rFonts w:ascii="Verdana" w:hAnsi="Verdana"/>
          <w:iCs/>
          <w:szCs w:val="24"/>
          <w:lang w:val="en-GB"/>
        </w:rPr>
        <w:t xml:space="preserve">-directional (which considers that the variability is equal in all directions) </w:t>
      </w:r>
      <w:r w:rsidR="004B45B0" w:rsidRPr="003A219A">
        <w:rPr>
          <w:rFonts w:ascii="Verdana" w:hAnsi="Verdana"/>
          <w:iCs/>
          <w:szCs w:val="24"/>
          <w:lang w:val="en-GB"/>
        </w:rPr>
        <w:t>as</w:t>
      </w:r>
      <w:r w:rsidRPr="003A219A">
        <w:rPr>
          <w:rFonts w:ascii="Verdana" w:hAnsi="Verdana"/>
          <w:iCs/>
          <w:szCs w:val="24"/>
          <w:lang w:val="en-GB"/>
        </w:rPr>
        <w:t xml:space="preserve"> according to Webster and Oliver (2007), at least 150 data points are needed to reliably identify </w:t>
      </w:r>
      <w:r w:rsidR="00FF303B" w:rsidRPr="003A219A">
        <w:rPr>
          <w:rFonts w:ascii="Verdana" w:hAnsi="Verdana"/>
          <w:iCs/>
          <w:szCs w:val="24"/>
          <w:lang w:val="en-GB"/>
        </w:rPr>
        <w:t>the presence of anisotropy</w:t>
      </w:r>
      <w:r w:rsidRPr="003A219A">
        <w:rPr>
          <w:rFonts w:ascii="Verdana" w:hAnsi="Verdana"/>
          <w:iCs/>
          <w:szCs w:val="24"/>
          <w:lang w:val="en-GB"/>
        </w:rPr>
        <w:t xml:space="preserve">. When possible, variable dependence was calculated with the </w:t>
      </w:r>
      <w:proofErr w:type="spellStart"/>
      <w:r w:rsidRPr="003A219A">
        <w:rPr>
          <w:rFonts w:ascii="Verdana" w:hAnsi="Verdana"/>
          <w:iCs/>
          <w:szCs w:val="24"/>
          <w:lang w:val="en-GB"/>
        </w:rPr>
        <w:t>Nug</w:t>
      </w:r>
      <w:proofErr w:type="spellEnd"/>
      <w:r w:rsidRPr="003A219A">
        <w:rPr>
          <w:rFonts w:ascii="Verdana" w:hAnsi="Verdana"/>
          <w:iCs/>
          <w:szCs w:val="24"/>
          <w:lang w:val="en-GB"/>
        </w:rPr>
        <w:t xml:space="preserve">/sill ratio. According to </w:t>
      </w:r>
      <w:proofErr w:type="spellStart"/>
      <w:r w:rsidRPr="003A219A">
        <w:rPr>
          <w:rFonts w:ascii="Verdana" w:hAnsi="Verdana"/>
          <w:iCs/>
          <w:szCs w:val="24"/>
          <w:lang w:val="en-GB"/>
        </w:rPr>
        <w:t>Chien</w:t>
      </w:r>
      <w:proofErr w:type="spellEnd"/>
      <w:r w:rsidRPr="003A219A">
        <w:rPr>
          <w:rFonts w:ascii="Verdana" w:hAnsi="Verdana"/>
          <w:iCs/>
          <w:szCs w:val="24"/>
          <w:lang w:val="en-GB"/>
        </w:rPr>
        <w:t xml:space="preserve"> et al. (1997), </w:t>
      </w:r>
      <w:r w:rsidRPr="003A219A">
        <w:rPr>
          <w:rFonts w:ascii="Verdana" w:hAnsi="Verdana"/>
          <w:szCs w:val="24"/>
          <w:lang w:val="en-GB"/>
        </w:rPr>
        <w:t xml:space="preserve">if the ratio is less than 25%, the variable has strong spatial dependence, between 25% and 75%, the variable has moderate spatial dependence, and greater than 75%, </w:t>
      </w:r>
      <w:proofErr w:type="gramStart"/>
      <w:r w:rsidRPr="003A219A">
        <w:rPr>
          <w:rFonts w:ascii="Verdana" w:hAnsi="Verdana"/>
          <w:szCs w:val="24"/>
          <w:lang w:val="en-GB"/>
        </w:rPr>
        <w:t>the</w:t>
      </w:r>
      <w:proofErr w:type="gramEnd"/>
      <w:r w:rsidRPr="003A219A">
        <w:rPr>
          <w:rFonts w:ascii="Verdana" w:hAnsi="Verdana"/>
          <w:szCs w:val="24"/>
          <w:lang w:val="en-GB"/>
        </w:rPr>
        <w:t xml:space="preserve"> variable shows only weak spatial dependence. Normally, strong spatial dependence is attributed to intrinsic factors and weak spatial dependence to extrinsic factors (</w:t>
      </w:r>
      <w:proofErr w:type="spellStart"/>
      <w:r w:rsidRPr="003A219A">
        <w:rPr>
          <w:rFonts w:ascii="Verdana" w:hAnsi="Verdana"/>
          <w:szCs w:val="24"/>
          <w:lang w:val="en-GB"/>
        </w:rPr>
        <w:t>Cambardella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1994).</w:t>
      </w:r>
    </w:p>
    <w:p w:rsidR="00F30C90" w:rsidRPr="003A219A" w:rsidRDefault="00F30C90" w:rsidP="000B3B01">
      <w:pPr>
        <w:rPr>
          <w:rFonts w:ascii="Verdana" w:hAnsi="Verdana"/>
          <w:iCs/>
          <w:szCs w:val="24"/>
          <w:lang w:val="en-GB"/>
        </w:rPr>
      </w:pPr>
      <w:r w:rsidRPr="003A219A">
        <w:rPr>
          <w:rFonts w:ascii="Verdana" w:hAnsi="Verdana"/>
          <w:iCs/>
          <w:szCs w:val="24"/>
          <w:lang w:val="en-GB"/>
        </w:rPr>
        <w:t xml:space="preserve">To characterize the spatial variation of ash thickness in the grid area, we tested several well-known interpolation methods in order to identify the most accurate. </w:t>
      </w:r>
      <w:r w:rsidRPr="003A219A">
        <w:rPr>
          <w:rFonts w:ascii="Verdana" w:hAnsi="Verdana"/>
          <w:szCs w:val="24"/>
          <w:lang w:val="en-GB"/>
        </w:rPr>
        <w:t xml:space="preserve">This methodology has been applied previously to studies of ash (Pereira and </w:t>
      </w:r>
      <w:proofErr w:type="spellStart"/>
      <w:r w:rsidRPr="003A219A">
        <w:rPr>
          <w:rFonts w:ascii="Verdana" w:hAnsi="Verdana"/>
          <w:szCs w:val="24"/>
          <w:lang w:val="en-GB"/>
        </w:rPr>
        <w:t>Úbeda</w:t>
      </w:r>
      <w:proofErr w:type="spellEnd"/>
      <w:r w:rsidRPr="003A219A">
        <w:rPr>
          <w:rFonts w:ascii="Verdana" w:hAnsi="Verdana"/>
          <w:szCs w:val="24"/>
          <w:lang w:val="en-GB"/>
        </w:rPr>
        <w:t xml:space="preserve">, 2010), soil properties (Robinson and </w:t>
      </w:r>
      <w:proofErr w:type="spellStart"/>
      <w:r w:rsidRPr="003A219A">
        <w:rPr>
          <w:rFonts w:ascii="Verdana" w:hAnsi="Verdana"/>
          <w:szCs w:val="24"/>
          <w:lang w:val="en-GB"/>
        </w:rPr>
        <w:t>Metternicht</w:t>
      </w:r>
      <w:proofErr w:type="spellEnd"/>
      <w:r w:rsidRPr="003A219A">
        <w:rPr>
          <w:rFonts w:ascii="Verdana" w:hAnsi="Verdana"/>
          <w:szCs w:val="24"/>
          <w:lang w:val="en-GB"/>
        </w:rPr>
        <w:t>, 2006) and precipitation distribution (</w:t>
      </w:r>
      <w:proofErr w:type="spellStart"/>
      <w:r w:rsidRPr="003A219A">
        <w:rPr>
          <w:rFonts w:ascii="Verdana" w:hAnsi="Verdana"/>
          <w:szCs w:val="24"/>
          <w:lang w:val="en-GB"/>
        </w:rPr>
        <w:t>Diodato</w:t>
      </w:r>
      <w:proofErr w:type="spellEnd"/>
      <w:r w:rsidRPr="003A219A">
        <w:rPr>
          <w:rFonts w:ascii="Verdana" w:hAnsi="Verdana"/>
          <w:szCs w:val="24"/>
          <w:lang w:val="en-GB"/>
        </w:rPr>
        <w:t xml:space="preserve"> and </w:t>
      </w:r>
      <w:proofErr w:type="spellStart"/>
      <w:r w:rsidRPr="003A219A">
        <w:rPr>
          <w:rFonts w:ascii="Verdana" w:hAnsi="Verdana"/>
          <w:szCs w:val="24"/>
          <w:lang w:val="en-GB"/>
        </w:rPr>
        <w:t>Ceccarelli</w:t>
      </w:r>
      <w:proofErr w:type="spellEnd"/>
      <w:r w:rsidRPr="003A219A">
        <w:rPr>
          <w:rFonts w:ascii="Verdana" w:hAnsi="Verdana"/>
          <w:szCs w:val="24"/>
          <w:lang w:val="en-GB"/>
        </w:rPr>
        <w:t>, 2005; Moral</w:t>
      </w:r>
      <w:r w:rsidR="000D2A31" w:rsidRPr="003A219A">
        <w:rPr>
          <w:rFonts w:ascii="Verdana" w:hAnsi="Verdana"/>
          <w:szCs w:val="24"/>
          <w:lang w:val="en-GB"/>
        </w:rPr>
        <w:t>, 2010</w:t>
      </w:r>
      <w:r w:rsidRPr="003A219A">
        <w:rPr>
          <w:rFonts w:ascii="Verdana" w:hAnsi="Verdana"/>
          <w:szCs w:val="24"/>
          <w:lang w:val="en-GB"/>
        </w:rPr>
        <w:t>).</w:t>
      </w:r>
      <w:r w:rsidRPr="003A219A">
        <w:rPr>
          <w:rFonts w:ascii="Verdana" w:hAnsi="Verdana"/>
          <w:iCs/>
          <w:szCs w:val="24"/>
          <w:lang w:val="en-GB"/>
        </w:rPr>
        <w:t xml:space="preserve"> The interpolation methods vary in their assumptions, from global to local perspectives, and whether processes are deterministic or stochastic in nature. For more detailed information interested readers can consult </w:t>
      </w:r>
      <w:proofErr w:type="spellStart"/>
      <w:r w:rsidRPr="003A219A">
        <w:rPr>
          <w:rFonts w:ascii="Verdana" w:hAnsi="Verdana"/>
          <w:iCs/>
          <w:szCs w:val="24"/>
          <w:lang w:val="en-GB"/>
        </w:rPr>
        <w:t>Isaaks</w:t>
      </w:r>
      <w:proofErr w:type="spellEnd"/>
      <w:r w:rsidRPr="003A219A">
        <w:rPr>
          <w:rFonts w:ascii="Verdana" w:hAnsi="Verdana"/>
          <w:iCs/>
          <w:szCs w:val="24"/>
          <w:lang w:val="en-GB"/>
        </w:rPr>
        <w:t xml:space="preserve"> and </w:t>
      </w:r>
      <w:proofErr w:type="spellStart"/>
      <w:r w:rsidRPr="003A219A">
        <w:rPr>
          <w:rFonts w:ascii="Verdana" w:hAnsi="Verdana"/>
          <w:iCs/>
          <w:szCs w:val="24"/>
          <w:lang w:val="en-GB"/>
        </w:rPr>
        <w:t>Srivastava</w:t>
      </w:r>
      <w:proofErr w:type="spellEnd"/>
      <w:r w:rsidRPr="003A219A">
        <w:rPr>
          <w:rFonts w:ascii="Verdana" w:hAnsi="Verdana"/>
          <w:iCs/>
          <w:szCs w:val="24"/>
          <w:lang w:val="en-GB"/>
        </w:rPr>
        <w:t xml:space="preserve"> (1989); </w:t>
      </w:r>
      <w:proofErr w:type="spellStart"/>
      <w:r w:rsidRPr="003A219A">
        <w:rPr>
          <w:rFonts w:ascii="Verdana" w:hAnsi="Verdana"/>
          <w:iCs/>
          <w:szCs w:val="24"/>
          <w:lang w:val="en-GB"/>
        </w:rPr>
        <w:t>Goovaerts</w:t>
      </w:r>
      <w:proofErr w:type="spellEnd"/>
      <w:r w:rsidRPr="003A219A">
        <w:rPr>
          <w:rFonts w:ascii="Verdana" w:hAnsi="Verdana"/>
          <w:iCs/>
          <w:szCs w:val="24"/>
          <w:lang w:val="en-GB"/>
        </w:rPr>
        <w:t xml:space="preserve"> (1999); Webster and Oliver (2007); or Smith et al. (2009). In this study we tested interpolation precision with nine interpolation methods: the deterministic methods Inverse Distance to a Power (IDP), with the power of 1, 2, 3, 4 and 5, Local Polynomial (LP) with the power of 1 and 2, </w:t>
      </w:r>
      <w:proofErr w:type="spellStart"/>
      <w:r w:rsidRPr="003A219A">
        <w:rPr>
          <w:rFonts w:ascii="Verdana" w:hAnsi="Verdana"/>
          <w:iCs/>
          <w:szCs w:val="24"/>
          <w:lang w:val="en-GB"/>
        </w:rPr>
        <w:t>Spline</w:t>
      </w:r>
      <w:proofErr w:type="spellEnd"/>
      <w:r w:rsidRPr="003A219A">
        <w:rPr>
          <w:rFonts w:ascii="Verdana" w:hAnsi="Verdana"/>
          <w:iCs/>
          <w:szCs w:val="24"/>
          <w:lang w:val="en-GB"/>
        </w:rPr>
        <w:t xml:space="preserve"> with tension (SPT), Completely Regularized </w:t>
      </w:r>
      <w:proofErr w:type="spellStart"/>
      <w:r w:rsidRPr="003A219A">
        <w:rPr>
          <w:rFonts w:ascii="Verdana" w:hAnsi="Verdana"/>
          <w:iCs/>
          <w:szCs w:val="24"/>
          <w:lang w:val="en-GB"/>
        </w:rPr>
        <w:t>Spline</w:t>
      </w:r>
      <w:proofErr w:type="spellEnd"/>
      <w:r w:rsidRPr="003A219A">
        <w:rPr>
          <w:rFonts w:ascii="Verdana" w:hAnsi="Verdana"/>
          <w:iCs/>
          <w:szCs w:val="24"/>
          <w:lang w:val="en-GB"/>
        </w:rPr>
        <w:t xml:space="preserve"> (CRS), </w:t>
      </w:r>
      <w:proofErr w:type="spellStart"/>
      <w:r w:rsidRPr="003A219A">
        <w:rPr>
          <w:rFonts w:ascii="Verdana" w:hAnsi="Verdana"/>
          <w:iCs/>
          <w:szCs w:val="24"/>
          <w:lang w:val="en-GB"/>
        </w:rPr>
        <w:t>Multiquadratic</w:t>
      </w:r>
      <w:proofErr w:type="spellEnd"/>
      <w:r w:rsidRPr="003A219A">
        <w:rPr>
          <w:rFonts w:ascii="Verdana" w:hAnsi="Verdana"/>
          <w:iCs/>
          <w:szCs w:val="24"/>
          <w:lang w:val="en-GB"/>
        </w:rPr>
        <w:t xml:space="preserve"> (MTQ), Inverse </w:t>
      </w:r>
      <w:proofErr w:type="spellStart"/>
      <w:r w:rsidRPr="003A219A">
        <w:rPr>
          <w:rFonts w:ascii="Verdana" w:hAnsi="Verdana"/>
          <w:iCs/>
          <w:szCs w:val="24"/>
          <w:lang w:val="en-GB"/>
        </w:rPr>
        <w:t>Multiquadratic</w:t>
      </w:r>
      <w:proofErr w:type="spellEnd"/>
      <w:r w:rsidRPr="003A219A">
        <w:rPr>
          <w:rFonts w:ascii="Verdana" w:hAnsi="Verdana"/>
          <w:iCs/>
          <w:szCs w:val="24"/>
          <w:lang w:val="en-GB"/>
        </w:rPr>
        <w:t xml:space="preserve"> (IMQ) and Thin Plate </w:t>
      </w:r>
      <w:proofErr w:type="spellStart"/>
      <w:r w:rsidRPr="003A219A">
        <w:rPr>
          <w:rFonts w:ascii="Verdana" w:hAnsi="Verdana"/>
          <w:iCs/>
          <w:szCs w:val="24"/>
          <w:lang w:val="en-GB"/>
        </w:rPr>
        <w:t>Spline</w:t>
      </w:r>
      <w:proofErr w:type="spellEnd"/>
      <w:r w:rsidRPr="003A219A">
        <w:rPr>
          <w:rFonts w:ascii="Verdana" w:hAnsi="Verdana"/>
          <w:iCs/>
          <w:szCs w:val="24"/>
          <w:lang w:val="en-GB"/>
        </w:rPr>
        <w:t xml:space="preserve"> (TPS). We also </w:t>
      </w:r>
      <w:r w:rsidRPr="003A219A">
        <w:rPr>
          <w:rFonts w:ascii="Verdana" w:hAnsi="Verdana"/>
          <w:iCs/>
          <w:szCs w:val="24"/>
          <w:lang w:val="en-GB"/>
        </w:rPr>
        <w:lastRenderedPageBreak/>
        <w:t xml:space="preserve">considered some </w:t>
      </w:r>
      <w:proofErr w:type="spellStart"/>
      <w:r w:rsidRPr="003A219A">
        <w:rPr>
          <w:rFonts w:ascii="Verdana" w:hAnsi="Verdana"/>
          <w:iCs/>
          <w:szCs w:val="24"/>
          <w:lang w:val="en-GB"/>
        </w:rPr>
        <w:t>geostatistical</w:t>
      </w:r>
      <w:proofErr w:type="spellEnd"/>
      <w:r w:rsidRPr="003A219A">
        <w:rPr>
          <w:rFonts w:ascii="Verdana" w:hAnsi="Verdana"/>
          <w:iCs/>
          <w:szCs w:val="24"/>
          <w:lang w:val="en-GB"/>
        </w:rPr>
        <w:t xml:space="preserve"> methods, Ordinary </w:t>
      </w:r>
      <w:proofErr w:type="spellStart"/>
      <w:r w:rsidRPr="003A219A">
        <w:rPr>
          <w:rFonts w:ascii="Verdana" w:hAnsi="Verdana"/>
          <w:iCs/>
          <w:szCs w:val="24"/>
          <w:lang w:val="en-GB"/>
        </w:rPr>
        <w:t>Kriging</w:t>
      </w:r>
      <w:proofErr w:type="spellEnd"/>
      <w:r w:rsidRPr="003A219A">
        <w:rPr>
          <w:rFonts w:ascii="Verdana" w:hAnsi="Verdana"/>
          <w:iCs/>
          <w:szCs w:val="24"/>
          <w:lang w:val="en-GB"/>
        </w:rPr>
        <w:t xml:space="preserve"> (OK) and Simple </w:t>
      </w:r>
      <w:proofErr w:type="spellStart"/>
      <w:r w:rsidRPr="003A219A">
        <w:rPr>
          <w:rFonts w:ascii="Verdana" w:hAnsi="Verdana"/>
          <w:iCs/>
          <w:szCs w:val="24"/>
          <w:lang w:val="en-GB"/>
        </w:rPr>
        <w:t>Kriging</w:t>
      </w:r>
      <w:proofErr w:type="spellEnd"/>
      <w:r w:rsidRPr="003A219A">
        <w:rPr>
          <w:rFonts w:ascii="Verdana" w:hAnsi="Verdana"/>
          <w:iCs/>
          <w:szCs w:val="24"/>
          <w:lang w:val="en-GB"/>
        </w:rPr>
        <w:t xml:space="preserve"> (SK). For each interpolation method we included a total of 15 neighbours and applied a smoothing factor of 0.5. These interpolation methods are extensively described in the literature (</w:t>
      </w:r>
      <w:proofErr w:type="spellStart"/>
      <w:r w:rsidRPr="003A219A">
        <w:rPr>
          <w:rFonts w:ascii="Verdana" w:hAnsi="Verdana"/>
          <w:iCs/>
          <w:szCs w:val="24"/>
          <w:lang w:val="en-GB"/>
        </w:rPr>
        <w:t>Chaplot</w:t>
      </w:r>
      <w:proofErr w:type="spellEnd"/>
      <w:r w:rsidRPr="003A219A">
        <w:rPr>
          <w:rFonts w:ascii="Verdana" w:hAnsi="Verdana"/>
          <w:iCs/>
          <w:szCs w:val="24"/>
          <w:lang w:val="en-GB"/>
        </w:rPr>
        <w:t xml:space="preserve"> et al. 2006; </w:t>
      </w:r>
      <w:proofErr w:type="spellStart"/>
      <w:r w:rsidRPr="003A219A">
        <w:rPr>
          <w:rFonts w:ascii="Verdana" w:hAnsi="Verdana"/>
          <w:iCs/>
          <w:szCs w:val="24"/>
          <w:lang w:val="en-GB"/>
        </w:rPr>
        <w:t>Yilmaz</w:t>
      </w:r>
      <w:proofErr w:type="spellEnd"/>
      <w:r w:rsidRPr="003A219A">
        <w:rPr>
          <w:rFonts w:ascii="Verdana" w:hAnsi="Verdana"/>
          <w:iCs/>
          <w:szCs w:val="24"/>
          <w:lang w:val="en-GB"/>
        </w:rPr>
        <w:t xml:space="preserve">, 2007; Smith </w:t>
      </w:r>
      <w:r w:rsidR="00C274ED" w:rsidRPr="003A219A">
        <w:rPr>
          <w:rFonts w:ascii="Verdana" w:hAnsi="Verdana"/>
          <w:iCs/>
          <w:szCs w:val="24"/>
          <w:lang w:val="en-GB"/>
        </w:rPr>
        <w:t>et al.</w:t>
      </w:r>
      <w:r w:rsidRPr="003A219A">
        <w:rPr>
          <w:rFonts w:ascii="Verdana" w:hAnsi="Verdana"/>
          <w:iCs/>
          <w:szCs w:val="24"/>
          <w:lang w:val="en-GB"/>
        </w:rPr>
        <w:t xml:space="preserve"> 2009; Pereira and </w:t>
      </w:r>
      <w:proofErr w:type="spellStart"/>
      <w:r w:rsidRPr="003A219A">
        <w:rPr>
          <w:rFonts w:ascii="Verdana" w:hAnsi="Verdana"/>
          <w:iCs/>
          <w:szCs w:val="24"/>
          <w:lang w:val="en-GB"/>
        </w:rPr>
        <w:t>Úb</w:t>
      </w:r>
      <w:r w:rsidR="009334A5" w:rsidRPr="003A219A">
        <w:rPr>
          <w:rFonts w:ascii="Verdana" w:hAnsi="Verdana"/>
          <w:iCs/>
          <w:szCs w:val="24"/>
          <w:lang w:val="en-GB"/>
        </w:rPr>
        <w:t>eda</w:t>
      </w:r>
      <w:proofErr w:type="spellEnd"/>
      <w:r w:rsidR="009334A5" w:rsidRPr="003A219A">
        <w:rPr>
          <w:rFonts w:ascii="Verdana" w:hAnsi="Verdana"/>
          <w:iCs/>
          <w:szCs w:val="24"/>
          <w:lang w:val="en-GB"/>
        </w:rPr>
        <w:t>, 2010; Pereira et al. 2010</w:t>
      </w:r>
      <w:r w:rsidRPr="003A219A">
        <w:rPr>
          <w:rFonts w:ascii="Verdana" w:hAnsi="Verdana"/>
          <w:iCs/>
          <w:szCs w:val="24"/>
          <w:lang w:val="en-GB"/>
        </w:rPr>
        <w:t xml:space="preserve">; </w:t>
      </w:r>
      <w:proofErr w:type="spellStart"/>
      <w:r w:rsidRPr="003A219A">
        <w:rPr>
          <w:rFonts w:ascii="Verdana" w:hAnsi="Verdana"/>
          <w:iCs/>
          <w:szCs w:val="24"/>
          <w:lang w:val="en-GB"/>
        </w:rPr>
        <w:t>Xie</w:t>
      </w:r>
      <w:proofErr w:type="spellEnd"/>
      <w:r w:rsidRPr="003A219A">
        <w:rPr>
          <w:rFonts w:ascii="Verdana" w:hAnsi="Verdana"/>
          <w:iCs/>
          <w:szCs w:val="24"/>
          <w:lang w:val="en-GB"/>
        </w:rPr>
        <w:t xml:space="preserve"> et al. 2011).</w:t>
      </w:r>
      <w:r w:rsidR="00D574C1" w:rsidRPr="003A219A">
        <w:rPr>
          <w:rFonts w:ascii="Verdana" w:hAnsi="Verdana"/>
          <w:iCs/>
          <w:szCs w:val="24"/>
          <w:lang w:val="en-GB"/>
        </w:rPr>
        <w:t xml:space="preserve"> </w:t>
      </w:r>
      <w:r w:rsidRPr="003A219A">
        <w:rPr>
          <w:rFonts w:ascii="Verdana" w:hAnsi="Verdana"/>
          <w:iCs/>
          <w:szCs w:val="24"/>
          <w:lang w:val="en-GB"/>
        </w:rPr>
        <w:t xml:space="preserve">The interpolation methods assessment criterion was based on the errors produced by each method (Observed-Predicted) observed with the cross-validation method. With these data we calculate the mean error (ME) and root mean square error (RMSE). </w:t>
      </w:r>
    </w:p>
    <w:p w:rsidR="00F30C90" w:rsidRPr="003A219A" w:rsidRDefault="00F30C90" w:rsidP="000B3B01">
      <w:pPr>
        <w:tabs>
          <w:tab w:val="left" w:pos="360"/>
        </w:tabs>
        <w:suppressAutoHyphens/>
        <w:spacing w:before="0"/>
        <w:rPr>
          <w:rFonts w:ascii="Verdana" w:hAnsi="Verdana" w:cs="Arial"/>
          <w:b/>
          <w:szCs w:val="24"/>
          <w:lang w:val="en-GB"/>
        </w:rPr>
      </w:pPr>
      <w:r w:rsidRPr="003A219A">
        <w:rPr>
          <w:rFonts w:ascii="Verdana" w:hAnsi="Verdana"/>
          <w:iCs/>
          <w:szCs w:val="24"/>
          <w:lang w:val="en-GB"/>
        </w:rPr>
        <w:t xml:space="preserve">The best interpolation method is the </w:t>
      </w:r>
      <w:r w:rsidR="00C274ED" w:rsidRPr="003A219A">
        <w:rPr>
          <w:rFonts w:ascii="Verdana" w:hAnsi="Verdana"/>
          <w:iCs/>
          <w:szCs w:val="24"/>
          <w:lang w:val="en-GB"/>
        </w:rPr>
        <w:t>one that</w:t>
      </w:r>
      <w:r w:rsidRPr="003A219A">
        <w:rPr>
          <w:rFonts w:ascii="Verdana" w:hAnsi="Verdana"/>
          <w:iCs/>
          <w:szCs w:val="24"/>
          <w:lang w:val="en-GB"/>
        </w:rPr>
        <w:t xml:space="preserve"> has the lowest RMSE. Further explanations of these indexes can be found in </w:t>
      </w:r>
      <w:proofErr w:type="spellStart"/>
      <w:r w:rsidRPr="003A219A">
        <w:rPr>
          <w:rFonts w:ascii="Verdana" w:hAnsi="Verdana"/>
          <w:iCs/>
          <w:szCs w:val="24"/>
          <w:lang w:val="en-GB"/>
        </w:rPr>
        <w:t>Mardikis</w:t>
      </w:r>
      <w:proofErr w:type="spellEnd"/>
      <w:r w:rsidRPr="003A219A">
        <w:rPr>
          <w:rFonts w:ascii="Verdana" w:hAnsi="Verdana"/>
          <w:iCs/>
          <w:szCs w:val="24"/>
          <w:lang w:val="en-GB"/>
        </w:rPr>
        <w:t xml:space="preserve"> et al. (2005), Pereira and </w:t>
      </w:r>
      <w:proofErr w:type="spellStart"/>
      <w:r w:rsidRPr="003A219A">
        <w:rPr>
          <w:rFonts w:ascii="Verdana" w:hAnsi="Verdana"/>
          <w:iCs/>
          <w:szCs w:val="24"/>
          <w:lang w:val="en-GB"/>
        </w:rPr>
        <w:t>Úbeda</w:t>
      </w:r>
      <w:proofErr w:type="spellEnd"/>
      <w:r w:rsidRPr="003A219A">
        <w:rPr>
          <w:rFonts w:ascii="Verdana" w:hAnsi="Verdana"/>
          <w:iCs/>
          <w:szCs w:val="24"/>
          <w:lang w:val="en-GB"/>
        </w:rPr>
        <w:t xml:space="preserve"> (2010), and Pereira et al. (2010). </w:t>
      </w:r>
      <w:r w:rsidRPr="003A219A">
        <w:rPr>
          <w:rFonts w:ascii="Verdana" w:hAnsi="Verdana"/>
          <w:szCs w:val="24"/>
          <w:lang w:val="en-GB"/>
        </w:rPr>
        <w:t>In addition we compared the observed and estimated distributions with a paired t-test, identified at a significance level of p&lt;0.05, and related them through a Pearson correlation coefficient also identified at a</w:t>
      </w:r>
      <w:r w:rsidR="00D574C1" w:rsidRPr="003A219A">
        <w:rPr>
          <w:rFonts w:ascii="Verdana" w:hAnsi="Verdana"/>
          <w:szCs w:val="24"/>
          <w:lang w:val="en-GB"/>
        </w:rPr>
        <w:t xml:space="preserve"> </w:t>
      </w:r>
      <w:r w:rsidRPr="003A219A">
        <w:rPr>
          <w:rFonts w:ascii="Verdana" w:hAnsi="Verdana"/>
          <w:iCs/>
          <w:szCs w:val="24"/>
          <w:lang w:val="en-GB"/>
        </w:rPr>
        <w:t>significance level of</w:t>
      </w:r>
      <w:r w:rsidRPr="003A219A">
        <w:rPr>
          <w:rFonts w:ascii="Verdana" w:hAnsi="Verdana"/>
          <w:szCs w:val="24"/>
          <w:lang w:val="en-GB"/>
        </w:rPr>
        <w:t xml:space="preserve"> a p&lt;0.05. </w:t>
      </w:r>
      <w:proofErr w:type="spellStart"/>
      <w:r w:rsidRPr="003A219A">
        <w:rPr>
          <w:rFonts w:ascii="Verdana" w:hAnsi="Verdana"/>
          <w:szCs w:val="24"/>
          <w:lang w:val="en-GB"/>
        </w:rPr>
        <w:t>Variograms</w:t>
      </w:r>
      <w:proofErr w:type="spellEnd"/>
      <w:r w:rsidRPr="003A219A">
        <w:rPr>
          <w:rFonts w:ascii="Verdana" w:hAnsi="Verdana"/>
          <w:szCs w:val="24"/>
          <w:lang w:val="en-GB"/>
        </w:rPr>
        <w:t xml:space="preserve"> were performed with Surfer 9.0 (Golden Software) and interpolation tests with </w:t>
      </w:r>
      <w:proofErr w:type="spellStart"/>
      <w:r w:rsidRPr="003A219A">
        <w:rPr>
          <w:rFonts w:ascii="Verdana" w:hAnsi="Verdana"/>
          <w:szCs w:val="24"/>
          <w:lang w:val="en-GB"/>
        </w:rPr>
        <w:t>ArcGis</w:t>
      </w:r>
      <w:proofErr w:type="spellEnd"/>
      <w:r w:rsidRPr="003A219A">
        <w:rPr>
          <w:rFonts w:ascii="Verdana" w:hAnsi="Verdana"/>
          <w:szCs w:val="24"/>
          <w:lang w:val="en-GB"/>
        </w:rPr>
        <w:t xml:space="preserve"> 9.3 (ESRI), for Windows.</w:t>
      </w:r>
    </w:p>
    <w:p w:rsidR="00F30C90" w:rsidRPr="003A219A" w:rsidRDefault="00F30C90" w:rsidP="000B3B01">
      <w:pPr>
        <w:rPr>
          <w:rFonts w:ascii="Verdana" w:hAnsi="Verdana"/>
          <w:szCs w:val="24"/>
          <w:lang w:val="en-GB"/>
        </w:rPr>
      </w:pPr>
    </w:p>
    <w:p w:rsidR="00DC2DB1" w:rsidRPr="003A219A" w:rsidRDefault="002F5576" w:rsidP="00DC2DB1">
      <w:pPr>
        <w:pStyle w:val="Heading1"/>
        <w:rPr>
          <w:rFonts w:ascii="Verdana" w:hAnsi="Verdana" w:cs="Arial"/>
          <w:szCs w:val="24"/>
          <w:lang w:val="en-GB"/>
        </w:rPr>
      </w:pPr>
      <w:r w:rsidRPr="003A219A">
        <w:rPr>
          <w:rFonts w:ascii="Verdana" w:hAnsi="Verdana" w:cs="Arial"/>
          <w:szCs w:val="24"/>
          <w:lang w:val="en-GB"/>
        </w:rPr>
        <w:t>Results</w:t>
      </w:r>
    </w:p>
    <w:p w:rsidR="00680302" w:rsidRPr="003A219A" w:rsidRDefault="00680302" w:rsidP="00680302">
      <w:pPr>
        <w:rPr>
          <w:rFonts w:ascii="Verdana" w:hAnsi="Verdana" w:cs="Arial"/>
          <w:b/>
          <w:szCs w:val="24"/>
          <w:lang w:val="en-GB"/>
        </w:rPr>
      </w:pPr>
      <w:r w:rsidRPr="003A219A">
        <w:rPr>
          <w:rFonts w:ascii="Verdana" w:hAnsi="Verdana" w:cs="Arial"/>
          <w:b/>
          <w:szCs w:val="24"/>
          <w:lang w:val="en-GB"/>
        </w:rPr>
        <w:t>3.1. Rainfall post-fire</w:t>
      </w:r>
    </w:p>
    <w:p w:rsidR="009F52D9" w:rsidRPr="003A219A" w:rsidRDefault="007B5B9D" w:rsidP="00680302">
      <w:pPr>
        <w:rPr>
          <w:rFonts w:ascii="Verdana" w:hAnsi="Verdana"/>
          <w:szCs w:val="24"/>
          <w:lang w:val="en-GB"/>
        </w:rPr>
      </w:pPr>
      <w:r w:rsidRPr="003A219A">
        <w:rPr>
          <w:rFonts w:ascii="Verdana" w:hAnsi="Verdana"/>
          <w:szCs w:val="24"/>
          <w:lang w:val="en-GB"/>
        </w:rPr>
        <w:t>The first rainfall event occurred 8 days after the fire (5 mm). Between 4 and 16 days after the fire precipitated a total of 41 mm. The major rainfall occurred between 16 and 34 days after the fire (380 mm), mainly in the 25</w:t>
      </w:r>
      <w:r w:rsidRPr="003A219A">
        <w:rPr>
          <w:rFonts w:ascii="Verdana" w:hAnsi="Verdana"/>
          <w:szCs w:val="24"/>
          <w:vertAlign w:val="superscript"/>
          <w:lang w:val="en-GB"/>
        </w:rPr>
        <w:t>th</w:t>
      </w:r>
      <w:r w:rsidRPr="003A219A">
        <w:rPr>
          <w:rFonts w:ascii="Verdana" w:hAnsi="Verdana"/>
          <w:szCs w:val="24"/>
          <w:lang w:val="en-GB"/>
        </w:rPr>
        <w:t xml:space="preserve"> day after the fire where in 24 hou</w:t>
      </w:r>
      <w:r w:rsidR="0015745E" w:rsidRPr="003A219A">
        <w:rPr>
          <w:rFonts w:ascii="Verdana" w:hAnsi="Verdana"/>
          <w:szCs w:val="24"/>
          <w:lang w:val="en-GB"/>
        </w:rPr>
        <w:t>rs, rain</w:t>
      </w:r>
      <w:r w:rsidR="00301A09" w:rsidRPr="003A219A">
        <w:rPr>
          <w:rFonts w:ascii="Verdana" w:hAnsi="Verdana"/>
          <w:szCs w:val="24"/>
          <w:lang w:val="en-GB"/>
        </w:rPr>
        <w:t>ed</w:t>
      </w:r>
      <w:r w:rsidR="0015745E" w:rsidRPr="003A219A">
        <w:rPr>
          <w:rFonts w:ascii="Verdana" w:hAnsi="Verdana"/>
          <w:szCs w:val="24"/>
          <w:lang w:val="en-GB"/>
        </w:rPr>
        <w:t xml:space="preserve"> 300 mm</w:t>
      </w:r>
      <w:r w:rsidRPr="003A219A">
        <w:rPr>
          <w:rFonts w:ascii="Verdana" w:hAnsi="Verdana"/>
          <w:szCs w:val="24"/>
          <w:lang w:val="en-GB"/>
        </w:rPr>
        <w:t>.</w:t>
      </w:r>
      <w:r w:rsidR="00C93970" w:rsidRPr="003A219A">
        <w:rPr>
          <w:rFonts w:ascii="Verdana" w:hAnsi="Verdana"/>
          <w:szCs w:val="24"/>
          <w:lang w:val="en-GB"/>
        </w:rPr>
        <w:t xml:space="preserve"> Between 34 and 45 days after the fire rained </w:t>
      </w:r>
      <w:r w:rsidR="00C26872" w:rsidRPr="003A219A">
        <w:rPr>
          <w:rFonts w:ascii="Verdana" w:hAnsi="Verdana"/>
          <w:szCs w:val="24"/>
          <w:lang w:val="en-GB"/>
        </w:rPr>
        <w:t xml:space="preserve">190 mm. In total during the study period </w:t>
      </w:r>
      <w:r w:rsidR="00C274ED" w:rsidRPr="003A219A">
        <w:rPr>
          <w:rFonts w:ascii="Verdana" w:hAnsi="Verdana"/>
          <w:szCs w:val="24"/>
          <w:lang w:val="en-GB"/>
        </w:rPr>
        <w:t>the total rainfall was</w:t>
      </w:r>
      <w:r w:rsidR="00C26872" w:rsidRPr="003A219A">
        <w:rPr>
          <w:rFonts w:ascii="Verdana" w:hAnsi="Verdana"/>
          <w:szCs w:val="24"/>
          <w:lang w:val="en-GB"/>
        </w:rPr>
        <w:t xml:space="preserve"> 1065 mm</w:t>
      </w:r>
      <w:r w:rsidR="0015745E" w:rsidRPr="003A219A">
        <w:rPr>
          <w:rFonts w:ascii="Verdana" w:hAnsi="Verdana"/>
          <w:szCs w:val="24"/>
          <w:lang w:val="en-GB"/>
        </w:rPr>
        <w:t xml:space="preserve"> (Fig. 1)</w:t>
      </w:r>
      <w:r w:rsidR="00C26872" w:rsidRPr="003A219A">
        <w:rPr>
          <w:rFonts w:ascii="Verdana" w:hAnsi="Verdana"/>
          <w:szCs w:val="24"/>
          <w:lang w:val="en-GB"/>
        </w:rPr>
        <w:t xml:space="preserve">. </w:t>
      </w:r>
      <w:r w:rsidRPr="003A219A">
        <w:rPr>
          <w:rFonts w:ascii="Verdana" w:hAnsi="Verdana"/>
          <w:szCs w:val="24"/>
          <w:lang w:val="en-GB"/>
        </w:rPr>
        <w:t xml:space="preserve">     </w:t>
      </w:r>
    </w:p>
    <w:p w:rsidR="007B5B9D" w:rsidRPr="003A219A" w:rsidRDefault="007B5B9D" w:rsidP="00680302">
      <w:pPr>
        <w:rPr>
          <w:rFonts w:ascii="Verdana" w:hAnsi="Verdana" w:cs="Arial"/>
          <w:b/>
          <w:szCs w:val="24"/>
          <w:lang w:val="en-GB"/>
        </w:rPr>
      </w:pPr>
    </w:p>
    <w:p w:rsidR="00726FC8" w:rsidRPr="003A219A" w:rsidRDefault="0015745E" w:rsidP="00726FC8">
      <w:pPr>
        <w:pStyle w:val="Heading2"/>
        <w:numPr>
          <w:ilvl w:val="0"/>
          <w:numId w:val="0"/>
        </w:numPr>
        <w:spacing w:before="120" w:after="0"/>
        <w:ind w:left="578" w:hanging="578"/>
        <w:rPr>
          <w:rFonts w:ascii="Verdana" w:hAnsi="Verdana"/>
          <w:szCs w:val="24"/>
          <w:lang w:val="en-GB"/>
        </w:rPr>
      </w:pPr>
      <w:r w:rsidRPr="003A219A">
        <w:rPr>
          <w:rFonts w:ascii="Verdana" w:hAnsi="Verdana"/>
          <w:szCs w:val="24"/>
          <w:lang w:val="en-GB"/>
        </w:rPr>
        <w:lastRenderedPageBreak/>
        <w:t xml:space="preserve">3.2 </w:t>
      </w:r>
      <w:r w:rsidR="000B3B01" w:rsidRPr="003A219A">
        <w:rPr>
          <w:rFonts w:ascii="Verdana" w:hAnsi="Verdana"/>
          <w:szCs w:val="24"/>
          <w:lang w:val="en-GB"/>
        </w:rPr>
        <w:t>Flat area</w:t>
      </w:r>
    </w:p>
    <w:p w:rsidR="00E36FB2" w:rsidRPr="003A219A" w:rsidRDefault="000B3B01" w:rsidP="00726FC8">
      <w:pPr>
        <w:autoSpaceDE w:val="0"/>
        <w:autoSpaceDN w:val="0"/>
        <w:adjustRightInd w:val="0"/>
        <w:rPr>
          <w:rFonts w:ascii="Verdana" w:hAnsi="Verdana"/>
          <w:szCs w:val="24"/>
          <w:lang w:val="en-GB"/>
        </w:rPr>
      </w:pPr>
      <w:r w:rsidRPr="003A219A">
        <w:rPr>
          <w:rFonts w:ascii="Verdana" w:hAnsi="Verdana"/>
          <w:szCs w:val="24"/>
          <w:lang w:val="en-GB"/>
        </w:rPr>
        <w:t xml:space="preserve">In the flat area transect </w:t>
      </w:r>
      <w:proofErr w:type="gramStart"/>
      <w:r w:rsidRPr="003A219A">
        <w:rPr>
          <w:rFonts w:ascii="Verdana" w:hAnsi="Verdana"/>
          <w:szCs w:val="24"/>
          <w:lang w:val="en-GB"/>
        </w:rPr>
        <w:t>we</w:t>
      </w:r>
      <w:proofErr w:type="gramEnd"/>
      <w:r w:rsidRPr="003A219A">
        <w:rPr>
          <w:rFonts w:ascii="Verdana" w:hAnsi="Verdana"/>
          <w:szCs w:val="24"/>
          <w:lang w:val="en-GB"/>
        </w:rPr>
        <w:t xml:space="preserve"> identified ash with three </w:t>
      </w:r>
      <w:r w:rsidR="00301A09" w:rsidRPr="003A219A">
        <w:rPr>
          <w:rFonts w:ascii="Verdana" w:hAnsi="Verdana"/>
          <w:szCs w:val="24"/>
          <w:lang w:val="en-GB"/>
        </w:rPr>
        <w:t>colours</w:t>
      </w:r>
      <w:r w:rsidRPr="003A219A">
        <w:rPr>
          <w:rFonts w:ascii="Verdana" w:hAnsi="Verdana"/>
          <w:szCs w:val="24"/>
          <w:lang w:val="en-GB"/>
        </w:rPr>
        <w:t>: black (51.96%), dark grey (19.61%) and light grey (28.43%). The Friedman ANOVA results showed that the difference between litter or ash thickness and time</w:t>
      </w:r>
      <w:r w:rsidR="00D574C1" w:rsidRPr="003A219A">
        <w:rPr>
          <w:rFonts w:ascii="Verdana" w:hAnsi="Verdana"/>
          <w:szCs w:val="24"/>
          <w:lang w:val="en-GB"/>
        </w:rPr>
        <w:t xml:space="preserve"> </w:t>
      </w:r>
      <w:r w:rsidRPr="003A219A">
        <w:rPr>
          <w:rFonts w:ascii="Verdana" w:hAnsi="Verdana"/>
          <w:szCs w:val="24"/>
          <w:lang w:val="en-GB"/>
        </w:rPr>
        <w:t>identified at a significance level of p&lt;0.001 (Table 1). We observed that the ash thickness diminished with time and that this reduction was the greatest between 16 and 34 days after the fire.</w:t>
      </w:r>
      <w:r w:rsidR="00D574C1" w:rsidRPr="003A219A">
        <w:rPr>
          <w:rFonts w:ascii="Verdana" w:hAnsi="Verdana"/>
          <w:szCs w:val="24"/>
          <w:lang w:val="en-GB"/>
        </w:rPr>
        <w:t xml:space="preserve"> </w:t>
      </w:r>
      <w:r w:rsidRPr="003A219A">
        <w:rPr>
          <w:rFonts w:ascii="Verdana" w:hAnsi="Verdana"/>
          <w:szCs w:val="24"/>
          <w:lang w:val="en-GB"/>
        </w:rPr>
        <w:t>Nevertheless, this reduction was different according to ash colour (i.e.: fire severi</w:t>
      </w:r>
      <w:r w:rsidR="00BA361F" w:rsidRPr="003A219A">
        <w:rPr>
          <w:rFonts w:ascii="Verdana" w:hAnsi="Verdana"/>
          <w:szCs w:val="24"/>
          <w:lang w:val="en-GB"/>
        </w:rPr>
        <w:t xml:space="preserve">ty) as can be observed in </w:t>
      </w:r>
      <w:r w:rsidR="00014057" w:rsidRPr="003A219A">
        <w:rPr>
          <w:rFonts w:ascii="Verdana" w:hAnsi="Verdana"/>
          <w:szCs w:val="24"/>
          <w:lang w:val="en-GB"/>
        </w:rPr>
        <w:t>F</w:t>
      </w:r>
      <w:r w:rsidR="00BA361F" w:rsidRPr="003A219A">
        <w:rPr>
          <w:rFonts w:ascii="Verdana" w:hAnsi="Verdana"/>
          <w:szCs w:val="24"/>
          <w:lang w:val="en-GB"/>
        </w:rPr>
        <w:t>ig. 2</w:t>
      </w:r>
      <w:r w:rsidRPr="003A219A">
        <w:rPr>
          <w:rFonts w:ascii="Verdana" w:hAnsi="Verdana"/>
          <w:szCs w:val="24"/>
          <w:lang w:val="en-GB"/>
        </w:rPr>
        <w:t>, especially 4</w:t>
      </w:r>
      <w:r w:rsidR="00AA4E1A" w:rsidRPr="003A219A">
        <w:rPr>
          <w:rFonts w:ascii="Verdana" w:hAnsi="Verdana"/>
          <w:szCs w:val="24"/>
          <w:lang w:val="en-GB"/>
        </w:rPr>
        <w:t xml:space="preserve"> (</w:t>
      </w:r>
      <w:r w:rsidR="00841FC7" w:rsidRPr="003A219A">
        <w:rPr>
          <w:rFonts w:ascii="Verdana" w:hAnsi="Verdana"/>
          <w:bCs/>
          <w:szCs w:val="24"/>
          <w:lang w:val="lt-LT" w:eastAsia="lt-LT"/>
        </w:rPr>
        <w:t>K-W</w:t>
      </w:r>
      <w:r w:rsidR="00AA4E1A" w:rsidRPr="003A219A">
        <w:rPr>
          <w:rFonts w:ascii="Verdana" w:hAnsi="Verdana"/>
          <w:bCs/>
          <w:szCs w:val="24"/>
          <w:lang w:val="lt-LT" w:eastAsia="lt-LT"/>
        </w:rPr>
        <w:t xml:space="preserve"> </w:t>
      </w:r>
      <w:r w:rsidR="00AA4E1A" w:rsidRPr="003A219A">
        <w:rPr>
          <w:rFonts w:ascii="Verdana" w:hAnsi="Verdana"/>
          <w:bCs/>
          <w:szCs w:val="24"/>
          <w:lang w:val="en-GB" w:eastAsia="lt-LT"/>
        </w:rPr>
        <w:t xml:space="preserve">=62.23, </w:t>
      </w:r>
      <w:r w:rsidR="00AA4E1A" w:rsidRPr="003A219A">
        <w:rPr>
          <w:rFonts w:ascii="Verdana" w:hAnsi="Verdana"/>
          <w:bCs/>
          <w:iCs/>
          <w:szCs w:val="24"/>
          <w:lang w:val="en-GB" w:eastAsia="lt-LT"/>
        </w:rPr>
        <w:t>p</w:t>
      </w:r>
      <w:r w:rsidR="00AA4E1A" w:rsidRPr="003A219A">
        <w:rPr>
          <w:rFonts w:ascii="Verdana" w:hAnsi="Verdana"/>
          <w:bCs/>
          <w:szCs w:val="24"/>
          <w:lang w:val="en-GB" w:eastAsia="lt-LT"/>
        </w:rPr>
        <w:t xml:space="preserve">&lt;0.001) </w:t>
      </w:r>
      <w:r w:rsidRPr="003A219A">
        <w:rPr>
          <w:rFonts w:ascii="Verdana" w:hAnsi="Verdana"/>
          <w:szCs w:val="24"/>
          <w:lang w:val="en-GB"/>
        </w:rPr>
        <w:t>and 16 days after the fire</w:t>
      </w:r>
      <w:r w:rsidR="00AA4E1A" w:rsidRPr="003A219A">
        <w:rPr>
          <w:rFonts w:ascii="Verdana" w:hAnsi="Verdana"/>
          <w:szCs w:val="24"/>
          <w:lang w:val="en-GB"/>
        </w:rPr>
        <w:t xml:space="preserve"> (</w:t>
      </w:r>
      <w:r w:rsidR="00404AF5" w:rsidRPr="003A219A">
        <w:rPr>
          <w:rFonts w:ascii="Verdana" w:hAnsi="Verdana"/>
          <w:bCs/>
          <w:szCs w:val="24"/>
          <w:lang w:val="en-GB" w:eastAsia="lt-LT"/>
        </w:rPr>
        <w:t>K-W</w:t>
      </w:r>
      <w:r w:rsidR="00AA4E1A" w:rsidRPr="003A219A">
        <w:rPr>
          <w:rFonts w:ascii="Verdana" w:hAnsi="Verdana"/>
          <w:bCs/>
          <w:szCs w:val="24"/>
          <w:lang w:val="en-GB" w:eastAsia="lt-LT"/>
        </w:rPr>
        <w:t xml:space="preserve">=37.37 </w:t>
      </w:r>
      <w:r w:rsidR="00AA4E1A" w:rsidRPr="003A219A">
        <w:rPr>
          <w:rFonts w:ascii="Verdana" w:hAnsi="Verdana"/>
          <w:bCs/>
          <w:iCs/>
          <w:szCs w:val="24"/>
          <w:lang w:val="en-GB" w:eastAsia="lt-LT"/>
        </w:rPr>
        <w:t>p</w:t>
      </w:r>
      <w:r w:rsidR="00AA4E1A" w:rsidRPr="003A219A">
        <w:rPr>
          <w:rFonts w:ascii="Verdana" w:hAnsi="Verdana"/>
          <w:bCs/>
          <w:szCs w:val="24"/>
          <w:lang w:val="en-GB" w:eastAsia="lt-LT"/>
        </w:rPr>
        <w:t>&lt;0.001)</w:t>
      </w:r>
      <w:r w:rsidRPr="003A219A">
        <w:rPr>
          <w:rFonts w:ascii="Verdana" w:hAnsi="Verdana"/>
          <w:szCs w:val="24"/>
          <w:lang w:val="en-GB"/>
        </w:rPr>
        <w:t>. Between 34 and 45 days after the fire we did not identify significant differences</w:t>
      </w:r>
      <w:r w:rsidR="0015745E" w:rsidRPr="003A219A">
        <w:rPr>
          <w:rFonts w:ascii="Verdana" w:hAnsi="Verdana"/>
          <w:szCs w:val="24"/>
          <w:lang w:val="en-GB"/>
        </w:rPr>
        <w:t xml:space="preserve">, since the results of K-W test were </w:t>
      </w:r>
      <w:r w:rsidR="0015745E" w:rsidRPr="003A219A">
        <w:rPr>
          <w:rFonts w:ascii="Verdana" w:hAnsi="Verdana"/>
          <w:bCs/>
          <w:szCs w:val="24"/>
          <w:lang w:val="en-GB" w:eastAsia="lt-LT"/>
        </w:rPr>
        <w:t xml:space="preserve">K-W =8.53 </w:t>
      </w:r>
      <w:r w:rsidR="0015745E" w:rsidRPr="003A219A">
        <w:rPr>
          <w:rFonts w:ascii="Verdana" w:hAnsi="Verdana"/>
          <w:bCs/>
          <w:iCs/>
          <w:szCs w:val="24"/>
          <w:lang w:val="en-GB" w:eastAsia="lt-LT"/>
        </w:rPr>
        <w:t>p</w:t>
      </w:r>
      <w:r w:rsidR="0015745E" w:rsidRPr="003A219A">
        <w:rPr>
          <w:rFonts w:ascii="Verdana" w:hAnsi="Verdana"/>
          <w:bCs/>
          <w:szCs w:val="24"/>
          <w:lang w:val="en-GB" w:eastAsia="lt-LT"/>
        </w:rPr>
        <w:t xml:space="preserve">&gt;0.05 and K-W=7.18, </w:t>
      </w:r>
      <w:r w:rsidR="0015745E" w:rsidRPr="003A219A">
        <w:rPr>
          <w:rFonts w:ascii="Verdana" w:hAnsi="Verdana"/>
          <w:bCs/>
          <w:iCs/>
          <w:szCs w:val="24"/>
          <w:lang w:val="en-GB" w:eastAsia="lt-LT"/>
        </w:rPr>
        <w:t>p</w:t>
      </w:r>
      <w:r w:rsidR="0015745E" w:rsidRPr="003A219A">
        <w:rPr>
          <w:rFonts w:ascii="Verdana" w:hAnsi="Verdana"/>
          <w:bCs/>
          <w:szCs w:val="24"/>
          <w:lang w:val="en-GB" w:eastAsia="lt-LT"/>
        </w:rPr>
        <w:t>&gt;0.05, respectively</w:t>
      </w:r>
      <w:r w:rsidRPr="003A219A">
        <w:rPr>
          <w:rFonts w:ascii="Verdana" w:hAnsi="Verdana"/>
          <w:szCs w:val="24"/>
          <w:lang w:val="en-GB"/>
        </w:rPr>
        <w:t>. The ash thicknesses in the flat transect profile in the burned and c</w:t>
      </w:r>
      <w:r w:rsidR="00BA361F" w:rsidRPr="003A219A">
        <w:rPr>
          <w:rFonts w:ascii="Verdana" w:hAnsi="Verdana"/>
          <w:szCs w:val="24"/>
          <w:lang w:val="en-GB"/>
        </w:rPr>
        <w:t>ontrol areas are shown in fig. 3</w:t>
      </w:r>
      <w:r w:rsidR="0015745E" w:rsidRPr="003A219A">
        <w:rPr>
          <w:rFonts w:ascii="Verdana" w:hAnsi="Verdana"/>
          <w:szCs w:val="24"/>
          <w:lang w:val="en-GB"/>
        </w:rPr>
        <w:t>. I</w:t>
      </w:r>
      <w:r w:rsidR="00607BE5" w:rsidRPr="003A219A">
        <w:rPr>
          <w:rFonts w:ascii="Verdana" w:hAnsi="Verdana"/>
          <w:szCs w:val="24"/>
          <w:lang w:val="en-GB"/>
        </w:rPr>
        <w:t xml:space="preserve">t is visible </w:t>
      </w:r>
      <w:r w:rsidR="002B71F3" w:rsidRPr="003A219A">
        <w:rPr>
          <w:rFonts w:ascii="Verdana" w:hAnsi="Verdana"/>
          <w:szCs w:val="24"/>
          <w:lang w:val="en-GB"/>
        </w:rPr>
        <w:t>that in</w:t>
      </w:r>
      <w:r w:rsidR="00841FC7" w:rsidRPr="003A219A">
        <w:rPr>
          <w:rFonts w:ascii="Verdana" w:hAnsi="Verdana"/>
          <w:szCs w:val="24"/>
          <w:lang w:val="en-GB"/>
        </w:rPr>
        <w:t xml:space="preserve"> some points</w:t>
      </w:r>
      <w:r w:rsidR="00607BE5" w:rsidRPr="003A219A">
        <w:rPr>
          <w:rFonts w:ascii="Verdana" w:hAnsi="Verdana"/>
          <w:szCs w:val="24"/>
          <w:lang w:val="en-GB"/>
        </w:rPr>
        <w:t xml:space="preserve"> the second </w:t>
      </w:r>
      <w:r w:rsidR="0015745E" w:rsidRPr="003A219A">
        <w:rPr>
          <w:rFonts w:ascii="Verdana" w:hAnsi="Verdana"/>
          <w:szCs w:val="24"/>
          <w:lang w:val="en-GB"/>
        </w:rPr>
        <w:t>measurement</w:t>
      </w:r>
      <w:r w:rsidR="00841FC7" w:rsidRPr="003A219A">
        <w:rPr>
          <w:rFonts w:ascii="Verdana" w:hAnsi="Verdana"/>
          <w:szCs w:val="24"/>
          <w:lang w:val="en-GB"/>
        </w:rPr>
        <w:t xml:space="preserve"> ash was thicker </w:t>
      </w:r>
      <w:r w:rsidR="0015745E" w:rsidRPr="003A219A">
        <w:rPr>
          <w:rFonts w:ascii="Verdana" w:hAnsi="Verdana"/>
          <w:szCs w:val="24"/>
          <w:lang w:val="en-GB"/>
        </w:rPr>
        <w:t>tha</w:t>
      </w:r>
      <w:r w:rsidR="00301A09" w:rsidRPr="003A219A">
        <w:rPr>
          <w:rFonts w:ascii="Verdana" w:hAnsi="Verdana"/>
          <w:szCs w:val="24"/>
          <w:lang w:val="en-GB"/>
        </w:rPr>
        <w:t>n</w:t>
      </w:r>
      <w:r w:rsidR="0015745E" w:rsidRPr="003A219A">
        <w:rPr>
          <w:rFonts w:ascii="Verdana" w:hAnsi="Verdana"/>
          <w:szCs w:val="24"/>
          <w:lang w:val="en-GB"/>
        </w:rPr>
        <w:t xml:space="preserve"> in the first</w:t>
      </w:r>
      <w:r w:rsidR="00607BE5" w:rsidRPr="003A219A">
        <w:rPr>
          <w:rFonts w:ascii="Verdana" w:hAnsi="Verdana"/>
          <w:szCs w:val="24"/>
          <w:lang w:val="en-GB"/>
        </w:rPr>
        <w:t>.</w:t>
      </w:r>
      <w:r w:rsidRPr="003A219A">
        <w:rPr>
          <w:rFonts w:ascii="Verdana" w:hAnsi="Verdana"/>
          <w:szCs w:val="24"/>
          <w:lang w:val="en-GB"/>
        </w:rPr>
        <w:t xml:space="preserve"> We did not identify any measured point without ash cover 4 and 16 days after the fire. Only 34 and 45 days after the fire some points were bare (17.50% and 40% respectively). </w:t>
      </w:r>
      <w:r w:rsidR="00E36FB2" w:rsidRPr="003A219A">
        <w:rPr>
          <w:rFonts w:ascii="Verdana" w:hAnsi="Verdana"/>
          <w:szCs w:val="24"/>
          <w:lang w:val="en-GB"/>
        </w:rPr>
        <w:t xml:space="preserve">The coefficient of variation (CV%) was of 37.05% in the control, 40.60% 4 days after the fire, 46.30% 16 days after the fire, 86.97% 34 days after the fire, and 113.48% </w:t>
      </w:r>
      <w:r w:rsidR="00897C26" w:rsidRPr="003A219A">
        <w:rPr>
          <w:rFonts w:ascii="Verdana" w:hAnsi="Verdana"/>
          <w:szCs w:val="24"/>
          <w:lang w:val="en-GB"/>
        </w:rPr>
        <w:t>45 days after the fire.</w:t>
      </w:r>
      <w:r w:rsidR="00E36FB2" w:rsidRPr="003A219A">
        <w:rPr>
          <w:rFonts w:ascii="Verdana" w:hAnsi="Verdana"/>
          <w:szCs w:val="24"/>
          <w:lang w:val="en-GB"/>
        </w:rPr>
        <w:t xml:space="preserve"> </w:t>
      </w:r>
    </w:p>
    <w:p w:rsidR="000B3B01" w:rsidRPr="003A219A" w:rsidRDefault="000B3B01" w:rsidP="00AA4E1A">
      <w:pPr>
        <w:autoSpaceDE w:val="0"/>
        <w:autoSpaceDN w:val="0"/>
        <w:adjustRightInd w:val="0"/>
        <w:spacing w:before="0"/>
        <w:rPr>
          <w:rFonts w:ascii="Verdana" w:hAnsi="Verdana"/>
          <w:b/>
          <w:bCs/>
          <w:szCs w:val="24"/>
          <w:lang w:val="lt-LT" w:eastAsia="lt-LT"/>
        </w:rPr>
      </w:pPr>
    </w:p>
    <w:p w:rsidR="000B3B01" w:rsidRPr="003A219A" w:rsidRDefault="000B3B01" w:rsidP="00DC2DB1">
      <w:pPr>
        <w:pStyle w:val="Heading2"/>
        <w:numPr>
          <w:ilvl w:val="1"/>
          <w:numId w:val="3"/>
        </w:numPr>
        <w:spacing w:before="120" w:after="0"/>
        <w:rPr>
          <w:rFonts w:ascii="Verdana" w:hAnsi="Verdana"/>
          <w:szCs w:val="24"/>
          <w:lang w:val="en-GB"/>
        </w:rPr>
      </w:pPr>
      <w:r w:rsidRPr="003A219A">
        <w:rPr>
          <w:rFonts w:ascii="Verdana" w:hAnsi="Verdana"/>
          <w:szCs w:val="24"/>
          <w:lang w:val="en-GB"/>
        </w:rPr>
        <w:t>Slope area</w:t>
      </w:r>
    </w:p>
    <w:p w:rsidR="00193FA9" w:rsidRPr="003A219A" w:rsidRDefault="000B3B01" w:rsidP="00006B2F">
      <w:pPr>
        <w:autoSpaceDE w:val="0"/>
        <w:autoSpaceDN w:val="0"/>
        <w:adjustRightInd w:val="0"/>
        <w:rPr>
          <w:rFonts w:ascii="Verdana" w:hAnsi="Verdana"/>
          <w:szCs w:val="24"/>
          <w:lang w:val="en-GB"/>
        </w:rPr>
      </w:pPr>
      <w:r w:rsidRPr="003A219A">
        <w:rPr>
          <w:rFonts w:ascii="Verdana" w:hAnsi="Verdana"/>
          <w:szCs w:val="24"/>
          <w:lang w:val="en-GB"/>
        </w:rPr>
        <w:t xml:space="preserve">In the slope transect </w:t>
      </w:r>
      <w:proofErr w:type="gramStart"/>
      <w:r w:rsidRPr="003A219A">
        <w:rPr>
          <w:rFonts w:ascii="Verdana" w:hAnsi="Verdana"/>
          <w:szCs w:val="24"/>
          <w:lang w:val="en-GB"/>
        </w:rPr>
        <w:t>we</w:t>
      </w:r>
      <w:proofErr w:type="gramEnd"/>
      <w:r w:rsidRPr="003A219A">
        <w:rPr>
          <w:rFonts w:ascii="Verdana" w:hAnsi="Verdana"/>
          <w:szCs w:val="24"/>
          <w:lang w:val="en-GB"/>
        </w:rPr>
        <w:t xml:space="preserve"> identified ash with four colours: black (40.94%), followed by dark grey (29.03%), white (16.13%) and light grey (12.90%). The Friedman ANOVA results showed significant differences</w:t>
      </w:r>
      <w:r w:rsidR="00A55E41" w:rsidRPr="003A219A">
        <w:rPr>
          <w:rFonts w:ascii="Verdana" w:hAnsi="Verdana"/>
          <w:szCs w:val="24"/>
          <w:lang w:val="en-GB"/>
        </w:rPr>
        <w:t xml:space="preserve"> between litter and</w:t>
      </w:r>
      <w:r w:rsidRPr="003A219A">
        <w:rPr>
          <w:rFonts w:ascii="Verdana" w:hAnsi="Verdana"/>
          <w:szCs w:val="24"/>
          <w:lang w:val="en-GB"/>
        </w:rPr>
        <w:t xml:space="preserve"> ash thickness at a p&lt;0.001. As in the previous transect, the main differences</w:t>
      </w:r>
      <w:r w:rsidR="00A55E41" w:rsidRPr="003A219A">
        <w:rPr>
          <w:rFonts w:ascii="Verdana" w:hAnsi="Verdana"/>
          <w:szCs w:val="24"/>
          <w:lang w:val="en-GB"/>
        </w:rPr>
        <w:t xml:space="preserve"> in ash thickness</w:t>
      </w:r>
      <w:r w:rsidRPr="003A219A">
        <w:rPr>
          <w:rFonts w:ascii="Verdana" w:hAnsi="Verdana"/>
          <w:szCs w:val="24"/>
          <w:lang w:val="en-GB"/>
        </w:rPr>
        <w:t xml:space="preserve"> were observed between 16 and 34 days after the fire (Table </w:t>
      </w:r>
      <w:r w:rsidR="00D9375F" w:rsidRPr="003A219A">
        <w:rPr>
          <w:rFonts w:ascii="Verdana" w:hAnsi="Verdana"/>
          <w:szCs w:val="24"/>
          <w:lang w:val="en-GB"/>
        </w:rPr>
        <w:t>2</w:t>
      </w:r>
      <w:r w:rsidRPr="003A219A">
        <w:rPr>
          <w:rFonts w:ascii="Verdana" w:hAnsi="Verdana"/>
          <w:szCs w:val="24"/>
          <w:lang w:val="en-GB"/>
        </w:rPr>
        <w:t>). Among ash colours</w:t>
      </w:r>
      <w:r w:rsidR="00301A09" w:rsidRPr="003A219A">
        <w:rPr>
          <w:rFonts w:ascii="Verdana" w:hAnsi="Verdana"/>
          <w:szCs w:val="24"/>
          <w:lang w:val="en-GB"/>
        </w:rPr>
        <w:t>,</w:t>
      </w:r>
      <w:r w:rsidRPr="003A219A">
        <w:rPr>
          <w:rFonts w:ascii="Verdana" w:hAnsi="Verdana"/>
          <w:szCs w:val="24"/>
          <w:lang w:val="en-GB"/>
        </w:rPr>
        <w:t xml:space="preserve"> differences were </w:t>
      </w:r>
      <w:r w:rsidR="00254FFC" w:rsidRPr="003A219A">
        <w:rPr>
          <w:rFonts w:ascii="Verdana" w:hAnsi="Verdana"/>
          <w:szCs w:val="24"/>
          <w:lang w:val="en-GB"/>
        </w:rPr>
        <w:t>registered in</w:t>
      </w:r>
      <w:r w:rsidRPr="003A219A">
        <w:rPr>
          <w:rFonts w:ascii="Verdana" w:hAnsi="Verdana"/>
          <w:szCs w:val="24"/>
          <w:lang w:val="en-GB"/>
        </w:rPr>
        <w:t xml:space="preserve"> the first two ash thickness measurem</w:t>
      </w:r>
      <w:r w:rsidR="00006B2F" w:rsidRPr="003A219A">
        <w:rPr>
          <w:rFonts w:ascii="Verdana" w:hAnsi="Verdana"/>
          <w:szCs w:val="24"/>
          <w:lang w:val="en-GB"/>
        </w:rPr>
        <w:t>ents,</w:t>
      </w:r>
      <w:r w:rsidRPr="003A219A">
        <w:rPr>
          <w:rFonts w:ascii="Verdana" w:hAnsi="Verdana"/>
          <w:szCs w:val="24"/>
          <w:lang w:val="en-GB"/>
        </w:rPr>
        <w:t xml:space="preserve"> 4</w:t>
      </w:r>
      <w:r w:rsidR="00AA4E1A" w:rsidRPr="003A219A">
        <w:rPr>
          <w:rFonts w:ascii="Verdana" w:hAnsi="Verdana"/>
          <w:szCs w:val="24"/>
          <w:lang w:val="en-GB"/>
        </w:rPr>
        <w:t xml:space="preserve"> (</w:t>
      </w:r>
      <w:r w:rsidR="00AA4E1A" w:rsidRPr="003A219A">
        <w:rPr>
          <w:rFonts w:ascii="Verdana" w:hAnsi="Verdana"/>
          <w:bCs/>
          <w:szCs w:val="24"/>
          <w:lang w:val="lt-LT" w:eastAsia="lt-LT"/>
        </w:rPr>
        <w:t xml:space="preserve">K-W =51.27, </w:t>
      </w:r>
      <w:r w:rsidR="00AA4E1A" w:rsidRPr="003A219A">
        <w:rPr>
          <w:rFonts w:ascii="Verdana" w:hAnsi="Verdana"/>
          <w:bCs/>
          <w:iCs/>
          <w:szCs w:val="24"/>
          <w:lang w:val="lt-LT" w:eastAsia="lt-LT"/>
        </w:rPr>
        <w:t>p</w:t>
      </w:r>
      <w:r w:rsidR="00AA4E1A" w:rsidRPr="003A219A">
        <w:rPr>
          <w:rFonts w:ascii="Verdana" w:hAnsi="Verdana"/>
          <w:bCs/>
          <w:szCs w:val="24"/>
          <w:lang w:val="lt-LT" w:eastAsia="lt-LT"/>
        </w:rPr>
        <w:t>&lt;0.001)</w:t>
      </w:r>
      <w:r w:rsidR="00DE4AFC" w:rsidRPr="003A219A">
        <w:rPr>
          <w:rFonts w:ascii="Verdana" w:hAnsi="Verdana"/>
          <w:bCs/>
          <w:szCs w:val="24"/>
          <w:lang w:val="lt-LT" w:eastAsia="lt-LT"/>
        </w:rPr>
        <w:t xml:space="preserve"> </w:t>
      </w:r>
      <w:r w:rsidRPr="003A219A">
        <w:rPr>
          <w:rFonts w:ascii="Verdana" w:hAnsi="Verdana"/>
          <w:szCs w:val="24"/>
          <w:lang w:val="en-GB"/>
        </w:rPr>
        <w:t>and 16</w:t>
      </w:r>
      <w:r w:rsidR="00AA4E1A" w:rsidRPr="003A219A">
        <w:rPr>
          <w:rFonts w:ascii="Verdana" w:hAnsi="Verdana"/>
          <w:szCs w:val="24"/>
          <w:lang w:val="en-GB"/>
        </w:rPr>
        <w:t xml:space="preserve"> </w:t>
      </w:r>
      <w:r w:rsidRPr="003A219A">
        <w:rPr>
          <w:rFonts w:ascii="Verdana" w:hAnsi="Verdana"/>
          <w:szCs w:val="24"/>
          <w:lang w:val="en-GB"/>
        </w:rPr>
        <w:t>days after the fire</w:t>
      </w:r>
      <w:r w:rsidR="00AA4E1A" w:rsidRPr="003A219A">
        <w:rPr>
          <w:rFonts w:ascii="Verdana" w:hAnsi="Verdana"/>
          <w:szCs w:val="24"/>
          <w:lang w:val="en-GB"/>
        </w:rPr>
        <w:t xml:space="preserve"> (</w:t>
      </w:r>
      <w:r w:rsidR="00404AF5" w:rsidRPr="003A219A">
        <w:rPr>
          <w:rFonts w:ascii="Verdana" w:hAnsi="Verdana"/>
          <w:bCs/>
          <w:szCs w:val="24"/>
          <w:lang w:val="lt-LT" w:eastAsia="lt-LT"/>
        </w:rPr>
        <w:t>K-W</w:t>
      </w:r>
      <w:r w:rsidR="00AA4E1A" w:rsidRPr="003A219A">
        <w:rPr>
          <w:rFonts w:ascii="Verdana" w:hAnsi="Verdana"/>
          <w:bCs/>
          <w:szCs w:val="24"/>
          <w:lang w:val="lt-LT" w:eastAsia="lt-LT"/>
        </w:rPr>
        <w:t xml:space="preserve"> =29.20, </w:t>
      </w:r>
      <w:r w:rsidR="00AA4E1A" w:rsidRPr="003A219A">
        <w:rPr>
          <w:rFonts w:ascii="Verdana" w:hAnsi="Verdana"/>
          <w:bCs/>
          <w:iCs/>
          <w:szCs w:val="24"/>
          <w:lang w:val="lt-LT" w:eastAsia="lt-LT"/>
        </w:rPr>
        <w:t>p</w:t>
      </w:r>
      <w:r w:rsidR="00AA4E1A" w:rsidRPr="003A219A">
        <w:rPr>
          <w:rFonts w:ascii="Verdana" w:hAnsi="Verdana"/>
          <w:bCs/>
          <w:szCs w:val="24"/>
          <w:lang w:val="lt-LT" w:eastAsia="lt-LT"/>
        </w:rPr>
        <w:t>&lt;0.001)</w:t>
      </w:r>
      <w:r w:rsidR="002B71F3" w:rsidRPr="003A219A">
        <w:rPr>
          <w:rFonts w:ascii="Verdana" w:hAnsi="Verdana"/>
          <w:szCs w:val="24"/>
          <w:lang w:val="en-GB"/>
        </w:rPr>
        <w:t>. Between 34</w:t>
      </w:r>
      <w:r w:rsidR="00986882" w:rsidRPr="003A219A">
        <w:rPr>
          <w:rFonts w:ascii="Verdana" w:hAnsi="Verdana"/>
          <w:szCs w:val="24"/>
          <w:lang w:val="en-GB"/>
        </w:rPr>
        <w:t xml:space="preserve"> (</w:t>
      </w:r>
      <w:r w:rsidR="00404AF5" w:rsidRPr="003A219A">
        <w:rPr>
          <w:rFonts w:ascii="Verdana" w:hAnsi="Verdana"/>
          <w:bCs/>
          <w:szCs w:val="24"/>
          <w:lang w:val="lt-LT" w:eastAsia="lt-LT"/>
        </w:rPr>
        <w:t xml:space="preserve">K-W </w:t>
      </w:r>
      <w:r w:rsidR="00986882" w:rsidRPr="003A219A">
        <w:rPr>
          <w:rFonts w:ascii="Verdana" w:hAnsi="Verdana"/>
          <w:bCs/>
          <w:szCs w:val="24"/>
          <w:lang w:val="lt-LT" w:eastAsia="lt-LT"/>
        </w:rPr>
        <w:t>=3.38</w:t>
      </w:r>
      <w:r w:rsidR="00DE4AFC" w:rsidRPr="003A219A">
        <w:rPr>
          <w:rFonts w:ascii="Verdana" w:hAnsi="Verdana"/>
          <w:bCs/>
          <w:szCs w:val="24"/>
          <w:lang w:val="lt-LT" w:eastAsia="lt-LT"/>
        </w:rPr>
        <w:t>,</w:t>
      </w:r>
      <w:r w:rsidR="00986882" w:rsidRPr="003A219A">
        <w:rPr>
          <w:rFonts w:ascii="Verdana" w:hAnsi="Verdana"/>
          <w:bCs/>
          <w:szCs w:val="24"/>
          <w:lang w:val="lt-LT" w:eastAsia="lt-LT"/>
        </w:rPr>
        <w:t xml:space="preserve"> </w:t>
      </w:r>
      <w:r w:rsidR="00B02C71" w:rsidRPr="003A219A">
        <w:rPr>
          <w:rFonts w:ascii="Verdana" w:hAnsi="Verdana"/>
          <w:bCs/>
          <w:iCs/>
          <w:szCs w:val="24"/>
          <w:lang w:val="lt-LT" w:eastAsia="lt-LT"/>
        </w:rPr>
        <w:t>p</w:t>
      </w:r>
      <w:r w:rsidR="00986882" w:rsidRPr="003A219A">
        <w:rPr>
          <w:rFonts w:ascii="Verdana" w:hAnsi="Verdana"/>
          <w:bCs/>
          <w:szCs w:val="24"/>
          <w:lang w:val="lt-LT" w:eastAsia="lt-LT"/>
        </w:rPr>
        <w:t xml:space="preserve"> </w:t>
      </w:r>
      <w:r w:rsidR="00986882" w:rsidRPr="003A219A">
        <w:rPr>
          <w:rFonts w:ascii="Verdana" w:hAnsi="Verdana"/>
          <w:bCs/>
          <w:szCs w:val="24"/>
          <w:lang w:val="lt-LT" w:eastAsia="lt-LT"/>
        </w:rPr>
        <w:lastRenderedPageBreak/>
        <w:t>&gt;0.05)</w:t>
      </w:r>
      <w:r w:rsidR="00986882" w:rsidRPr="003A219A">
        <w:rPr>
          <w:rFonts w:ascii="Verdana" w:hAnsi="Verdana"/>
          <w:b/>
          <w:bCs/>
          <w:szCs w:val="24"/>
          <w:lang w:val="lt-LT" w:eastAsia="lt-LT"/>
        </w:rPr>
        <w:t xml:space="preserve"> </w:t>
      </w:r>
      <w:r w:rsidR="002B71F3" w:rsidRPr="003A219A">
        <w:rPr>
          <w:rFonts w:ascii="Verdana" w:hAnsi="Verdana"/>
          <w:szCs w:val="24"/>
          <w:lang w:val="en-GB"/>
        </w:rPr>
        <w:t>and 45 days</w:t>
      </w:r>
      <w:r w:rsidR="00986882" w:rsidRPr="003A219A">
        <w:rPr>
          <w:rFonts w:ascii="Verdana" w:hAnsi="Verdana"/>
          <w:szCs w:val="24"/>
          <w:lang w:val="en-GB"/>
        </w:rPr>
        <w:t xml:space="preserve"> (</w:t>
      </w:r>
      <w:r w:rsidR="00404AF5" w:rsidRPr="003A219A">
        <w:rPr>
          <w:rFonts w:ascii="Verdana" w:hAnsi="Verdana"/>
          <w:bCs/>
          <w:szCs w:val="24"/>
          <w:lang w:val="lt-LT" w:eastAsia="lt-LT"/>
        </w:rPr>
        <w:t>K-W</w:t>
      </w:r>
      <w:r w:rsidR="00986882" w:rsidRPr="003A219A">
        <w:rPr>
          <w:rFonts w:ascii="Verdana" w:hAnsi="Verdana"/>
          <w:bCs/>
          <w:szCs w:val="24"/>
          <w:lang w:val="lt-LT" w:eastAsia="lt-LT"/>
        </w:rPr>
        <w:t xml:space="preserve"> =3.11, </w:t>
      </w:r>
      <w:r w:rsidR="00986882" w:rsidRPr="003A219A">
        <w:rPr>
          <w:rFonts w:ascii="Verdana" w:hAnsi="Verdana"/>
          <w:bCs/>
          <w:iCs/>
          <w:szCs w:val="24"/>
          <w:lang w:val="lt-LT" w:eastAsia="lt-LT"/>
        </w:rPr>
        <w:t>p</w:t>
      </w:r>
      <w:r w:rsidR="00986882" w:rsidRPr="003A219A">
        <w:rPr>
          <w:rFonts w:ascii="Verdana" w:hAnsi="Verdana"/>
          <w:bCs/>
          <w:szCs w:val="24"/>
          <w:lang w:val="lt-LT" w:eastAsia="lt-LT"/>
        </w:rPr>
        <w:t>&gt;0.05)</w:t>
      </w:r>
      <w:r w:rsidR="00404AF5" w:rsidRPr="003A219A">
        <w:rPr>
          <w:rFonts w:ascii="Verdana" w:hAnsi="Verdana"/>
          <w:bCs/>
          <w:szCs w:val="24"/>
          <w:lang w:val="lt-LT" w:eastAsia="lt-LT"/>
        </w:rPr>
        <w:t xml:space="preserve"> </w:t>
      </w:r>
      <w:r w:rsidRPr="003A219A">
        <w:rPr>
          <w:rFonts w:ascii="Verdana" w:hAnsi="Verdana"/>
          <w:szCs w:val="24"/>
          <w:lang w:val="en-GB"/>
        </w:rPr>
        <w:t>no differences were identified (Fig.</w:t>
      </w:r>
      <w:r w:rsidR="00BA361F" w:rsidRPr="003A219A">
        <w:rPr>
          <w:rFonts w:ascii="Verdana" w:hAnsi="Verdana"/>
          <w:szCs w:val="24"/>
          <w:lang w:val="en-GB"/>
        </w:rPr>
        <w:t>4</w:t>
      </w:r>
      <w:r w:rsidR="00DE4AFC" w:rsidRPr="003A219A">
        <w:rPr>
          <w:rFonts w:ascii="Verdana" w:hAnsi="Verdana"/>
          <w:szCs w:val="24"/>
          <w:lang w:val="en-GB"/>
        </w:rPr>
        <w:t>)</w:t>
      </w:r>
      <w:r w:rsidR="00BA361F" w:rsidRPr="003A219A">
        <w:rPr>
          <w:rFonts w:ascii="Verdana" w:hAnsi="Verdana"/>
          <w:szCs w:val="24"/>
          <w:lang w:val="en-GB"/>
        </w:rPr>
        <w:t>. Figure 5</w:t>
      </w:r>
      <w:r w:rsidRPr="003A219A">
        <w:rPr>
          <w:rFonts w:ascii="Verdana" w:hAnsi="Verdana"/>
          <w:szCs w:val="24"/>
          <w:lang w:val="en-GB"/>
        </w:rPr>
        <w:t xml:space="preserve"> shows the ash thickness profile for the sampling periods and in the control area</w:t>
      </w:r>
      <w:r w:rsidR="00301A09" w:rsidRPr="003A219A">
        <w:rPr>
          <w:rFonts w:ascii="Verdana" w:hAnsi="Verdana"/>
          <w:szCs w:val="24"/>
          <w:lang w:val="en-GB"/>
        </w:rPr>
        <w:t xml:space="preserve">. We </w:t>
      </w:r>
      <w:r w:rsidRPr="003A219A">
        <w:rPr>
          <w:rFonts w:ascii="Verdana" w:hAnsi="Verdana"/>
          <w:szCs w:val="24"/>
          <w:lang w:val="en-GB"/>
        </w:rPr>
        <w:t xml:space="preserve">observed that, as in the flat area, the major reduction </w:t>
      </w:r>
      <w:r w:rsidR="00DE4AFC" w:rsidRPr="003A219A">
        <w:rPr>
          <w:rFonts w:ascii="Verdana" w:hAnsi="Verdana"/>
          <w:szCs w:val="24"/>
          <w:lang w:val="en-GB"/>
        </w:rPr>
        <w:t>occurred 34 days after the fire</w:t>
      </w:r>
      <w:r w:rsidRPr="003A219A">
        <w:rPr>
          <w:rFonts w:ascii="Verdana" w:hAnsi="Verdana"/>
          <w:szCs w:val="24"/>
          <w:lang w:val="en-GB"/>
        </w:rPr>
        <w:t>.</w:t>
      </w:r>
      <w:r w:rsidR="00D574C1" w:rsidRPr="003A219A">
        <w:rPr>
          <w:rFonts w:ascii="Verdana" w:hAnsi="Verdana"/>
          <w:szCs w:val="24"/>
          <w:lang w:val="en-GB"/>
        </w:rPr>
        <w:t xml:space="preserve"> </w:t>
      </w:r>
      <w:r w:rsidRPr="003A219A">
        <w:rPr>
          <w:rFonts w:ascii="Verdana" w:hAnsi="Verdana"/>
          <w:szCs w:val="24"/>
          <w:lang w:val="en-GB"/>
        </w:rPr>
        <w:t>As in the flat transect</w:t>
      </w:r>
      <w:r w:rsidR="00301A09" w:rsidRPr="003A219A">
        <w:rPr>
          <w:rFonts w:ascii="Verdana" w:hAnsi="Verdana"/>
          <w:szCs w:val="24"/>
          <w:lang w:val="en-GB"/>
        </w:rPr>
        <w:t>,</w:t>
      </w:r>
      <w:r w:rsidRPr="003A219A">
        <w:rPr>
          <w:rFonts w:ascii="Verdana" w:hAnsi="Verdana"/>
          <w:szCs w:val="24"/>
          <w:lang w:val="en-GB"/>
        </w:rPr>
        <w:t xml:space="preserve"> we identified some places where ash was thicker in the second measurement. On the slope transect all measured points were still covered by ash 4 days after the fire. Sixteen days after the fire, 11.47% of the measured points were already uncovered from ash, increasing to 52.45% after 34 days and up to 67.21% after 45 days.</w:t>
      </w:r>
      <w:r w:rsidR="003475BC" w:rsidRPr="003A219A">
        <w:rPr>
          <w:rFonts w:ascii="Verdana" w:hAnsi="Verdana"/>
          <w:szCs w:val="24"/>
          <w:lang w:val="en-GB"/>
        </w:rPr>
        <w:t xml:space="preserve"> </w:t>
      </w:r>
      <w:r w:rsidR="00193FA9" w:rsidRPr="003A219A">
        <w:rPr>
          <w:rFonts w:ascii="Verdana" w:hAnsi="Verdana"/>
          <w:szCs w:val="24"/>
          <w:lang w:val="en-GB"/>
        </w:rPr>
        <w:t xml:space="preserve">The CV% was of 33.42% in the control, 57.52% 4 days after the fire, 69.73% 16 days after the fire, 133.04% 34 days after the fire, and 167.01% 45 days after the fire. </w:t>
      </w:r>
    </w:p>
    <w:p w:rsidR="000B3B01" w:rsidRPr="003A219A" w:rsidRDefault="000B3B01" w:rsidP="00986882">
      <w:pPr>
        <w:autoSpaceDE w:val="0"/>
        <w:autoSpaceDN w:val="0"/>
        <w:adjustRightInd w:val="0"/>
        <w:spacing w:before="0"/>
        <w:rPr>
          <w:rFonts w:ascii="Verdana" w:hAnsi="Verdana"/>
          <w:b/>
          <w:bCs/>
          <w:szCs w:val="24"/>
          <w:lang w:val="lt-LT" w:eastAsia="lt-LT"/>
        </w:rPr>
      </w:pPr>
      <w:r w:rsidRPr="003A219A">
        <w:rPr>
          <w:rFonts w:ascii="Verdana" w:hAnsi="Verdana"/>
          <w:szCs w:val="24"/>
          <w:lang w:val="en-GB"/>
        </w:rPr>
        <w:t>The comparison between sites showed significant differences between days</w:t>
      </w:r>
      <w:r w:rsidR="00FC1350" w:rsidRPr="003A219A">
        <w:rPr>
          <w:rFonts w:ascii="Verdana" w:hAnsi="Verdana"/>
          <w:szCs w:val="24"/>
          <w:lang w:val="en-GB"/>
        </w:rPr>
        <w:t xml:space="preserve"> (</w:t>
      </w:r>
      <w:r w:rsidR="00FC1350" w:rsidRPr="003A219A">
        <w:rPr>
          <w:rFonts w:ascii="Verdana" w:hAnsi="Verdana"/>
          <w:bCs/>
          <w:szCs w:val="24"/>
          <w:lang w:val="lt-LT" w:eastAsia="lt-LT"/>
        </w:rPr>
        <w:t xml:space="preserve">F=246699.20, </w:t>
      </w:r>
      <w:r w:rsidR="00FC1350" w:rsidRPr="003A219A">
        <w:rPr>
          <w:rFonts w:ascii="Verdana" w:hAnsi="Verdana"/>
          <w:bCs/>
          <w:iCs/>
          <w:szCs w:val="24"/>
          <w:lang w:val="lt-LT" w:eastAsia="lt-LT"/>
        </w:rPr>
        <w:t>p</w:t>
      </w:r>
      <w:r w:rsidR="00FC1350" w:rsidRPr="003A219A">
        <w:rPr>
          <w:rFonts w:ascii="Verdana" w:hAnsi="Verdana"/>
          <w:bCs/>
          <w:szCs w:val="24"/>
          <w:lang w:val="lt-LT" w:eastAsia="lt-LT"/>
        </w:rPr>
        <w:t>&lt;0.001)</w:t>
      </w:r>
      <w:r w:rsidRPr="003A219A">
        <w:rPr>
          <w:rFonts w:ascii="Verdana" w:hAnsi="Verdana"/>
          <w:szCs w:val="24"/>
          <w:lang w:val="en-GB"/>
        </w:rPr>
        <w:t>, place</w:t>
      </w:r>
      <w:r w:rsidR="00B02C71" w:rsidRPr="003A219A">
        <w:rPr>
          <w:rFonts w:ascii="Verdana" w:hAnsi="Verdana"/>
          <w:szCs w:val="24"/>
          <w:lang w:val="en-GB"/>
        </w:rPr>
        <w:t xml:space="preserve"> </w:t>
      </w:r>
      <w:r w:rsidR="00FC1350" w:rsidRPr="003A219A">
        <w:rPr>
          <w:rFonts w:ascii="Verdana" w:hAnsi="Verdana"/>
          <w:szCs w:val="24"/>
          <w:lang w:val="en-GB"/>
        </w:rPr>
        <w:t>(</w:t>
      </w:r>
      <w:r w:rsidR="00FC1350" w:rsidRPr="003A219A">
        <w:rPr>
          <w:rFonts w:ascii="Verdana" w:hAnsi="Verdana"/>
          <w:bCs/>
          <w:szCs w:val="24"/>
          <w:lang w:val="lt-LT" w:eastAsia="lt-LT"/>
        </w:rPr>
        <w:t xml:space="preserve">F=13272.23, </w:t>
      </w:r>
      <w:r w:rsidR="00FC1350" w:rsidRPr="003A219A">
        <w:rPr>
          <w:rFonts w:ascii="Verdana" w:hAnsi="Verdana"/>
          <w:bCs/>
          <w:iCs/>
          <w:szCs w:val="24"/>
          <w:lang w:val="lt-LT" w:eastAsia="lt-LT"/>
        </w:rPr>
        <w:t>p</w:t>
      </w:r>
      <w:r w:rsidR="00FC1350" w:rsidRPr="003A219A">
        <w:rPr>
          <w:rFonts w:ascii="Verdana" w:hAnsi="Verdana"/>
          <w:bCs/>
          <w:szCs w:val="24"/>
          <w:lang w:val="lt-LT" w:eastAsia="lt-LT"/>
        </w:rPr>
        <w:t>&lt;0.001)</w:t>
      </w:r>
      <w:r w:rsidR="00FC1350" w:rsidRPr="003A219A">
        <w:rPr>
          <w:rFonts w:ascii="Verdana" w:hAnsi="Verdana"/>
          <w:b/>
          <w:bCs/>
          <w:szCs w:val="24"/>
          <w:lang w:val="lt-LT" w:eastAsia="lt-LT"/>
        </w:rPr>
        <w:t xml:space="preserve"> </w:t>
      </w:r>
      <w:r w:rsidRPr="003A219A">
        <w:rPr>
          <w:rFonts w:ascii="Verdana" w:hAnsi="Verdana"/>
          <w:szCs w:val="24"/>
          <w:lang w:val="en-GB"/>
        </w:rPr>
        <w:t>and the interaction between days x place</w:t>
      </w:r>
      <w:r w:rsidR="00FC1350" w:rsidRPr="003A219A">
        <w:rPr>
          <w:rFonts w:ascii="Verdana" w:hAnsi="Verdana"/>
          <w:szCs w:val="24"/>
          <w:lang w:val="en-GB"/>
        </w:rPr>
        <w:t xml:space="preserve"> (</w:t>
      </w:r>
      <w:r w:rsidR="00FC1350" w:rsidRPr="003A219A">
        <w:rPr>
          <w:rFonts w:ascii="Verdana" w:hAnsi="Verdana"/>
          <w:bCs/>
          <w:szCs w:val="24"/>
          <w:lang w:val="lt-LT" w:eastAsia="lt-LT"/>
        </w:rPr>
        <w:t xml:space="preserve">F=12.94, </w:t>
      </w:r>
      <w:r w:rsidR="00FC1350" w:rsidRPr="003A219A">
        <w:rPr>
          <w:rFonts w:ascii="Verdana" w:hAnsi="Verdana"/>
          <w:bCs/>
          <w:iCs/>
          <w:szCs w:val="24"/>
          <w:lang w:val="lt-LT" w:eastAsia="lt-LT"/>
        </w:rPr>
        <w:t>p</w:t>
      </w:r>
      <w:r w:rsidR="00FC1350" w:rsidRPr="003A219A">
        <w:rPr>
          <w:rFonts w:ascii="Verdana" w:hAnsi="Verdana"/>
          <w:bCs/>
          <w:szCs w:val="24"/>
          <w:lang w:val="lt-LT" w:eastAsia="lt-LT"/>
        </w:rPr>
        <w:t>&lt;0.001</w:t>
      </w:r>
      <w:r w:rsidR="001C6DA8" w:rsidRPr="003A219A">
        <w:rPr>
          <w:rFonts w:ascii="Verdana" w:hAnsi="Verdana"/>
          <w:bCs/>
          <w:szCs w:val="24"/>
          <w:lang w:val="lt-LT" w:eastAsia="lt-LT"/>
        </w:rPr>
        <w:t>)</w:t>
      </w:r>
      <w:r w:rsidRPr="003A219A">
        <w:rPr>
          <w:rFonts w:ascii="Verdana" w:hAnsi="Verdana"/>
          <w:szCs w:val="24"/>
          <w:lang w:val="en-GB"/>
        </w:rPr>
        <w:t>. The litter thickness was higher in the flat area than in the sloped area and at 4 and 16 days after the fire the ash layer was significantly thicker in the flat area. After this period no significant differences were</w:t>
      </w:r>
      <w:r w:rsidR="00D574C1" w:rsidRPr="003A219A">
        <w:rPr>
          <w:rFonts w:ascii="Verdana" w:hAnsi="Verdana"/>
          <w:szCs w:val="24"/>
          <w:lang w:val="en-GB"/>
        </w:rPr>
        <w:t xml:space="preserve"> </w:t>
      </w:r>
      <w:r w:rsidRPr="003A219A">
        <w:rPr>
          <w:rFonts w:ascii="Verdana" w:hAnsi="Verdana"/>
          <w:szCs w:val="24"/>
          <w:lang w:val="en-GB"/>
        </w:rPr>
        <w:t xml:space="preserve">observed in ash thickness in time and between the </w:t>
      </w:r>
      <w:r w:rsidR="00BA361F" w:rsidRPr="003A219A">
        <w:rPr>
          <w:rFonts w:ascii="Verdana" w:hAnsi="Verdana"/>
          <w:szCs w:val="24"/>
          <w:lang w:val="en-GB"/>
        </w:rPr>
        <w:t>flat and slope transects (Fig. 6</w:t>
      </w:r>
      <w:r w:rsidRPr="003A219A">
        <w:rPr>
          <w:rFonts w:ascii="Verdana" w:hAnsi="Verdana"/>
          <w:szCs w:val="24"/>
          <w:lang w:val="en-GB"/>
        </w:rPr>
        <w:t>).</w:t>
      </w:r>
    </w:p>
    <w:p w:rsidR="00124246" w:rsidRPr="003A219A" w:rsidRDefault="00124246" w:rsidP="000B3B01">
      <w:pPr>
        <w:rPr>
          <w:rFonts w:ascii="Verdana" w:hAnsi="Verdana"/>
          <w:szCs w:val="24"/>
          <w:lang w:val="en-GB"/>
        </w:rPr>
      </w:pPr>
    </w:p>
    <w:p w:rsidR="00124246" w:rsidRPr="003A219A" w:rsidRDefault="00124246" w:rsidP="00124246">
      <w:pPr>
        <w:pStyle w:val="Heading2"/>
        <w:spacing w:before="120" w:after="0"/>
        <w:rPr>
          <w:rFonts w:ascii="Verdana" w:hAnsi="Verdana"/>
          <w:szCs w:val="24"/>
          <w:lang w:val="en-GB"/>
        </w:rPr>
      </w:pPr>
      <w:r w:rsidRPr="003A219A">
        <w:rPr>
          <w:rFonts w:ascii="Verdana" w:hAnsi="Verdana"/>
          <w:szCs w:val="24"/>
          <w:lang w:val="en-GB"/>
        </w:rPr>
        <w:t>Grid area</w:t>
      </w:r>
    </w:p>
    <w:p w:rsidR="00D00E1D" w:rsidRPr="003A219A" w:rsidRDefault="00124246" w:rsidP="00124246">
      <w:pPr>
        <w:rPr>
          <w:rFonts w:ascii="Verdana" w:hAnsi="Verdana"/>
          <w:szCs w:val="24"/>
          <w:lang w:val="en-GB"/>
        </w:rPr>
      </w:pPr>
      <w:r w:rsidRPr="003A219A">
        <w:rPr>
          <w:rFonts w:ascii="Verdana" w:hAnsi="Verdana"/>
          <w:szCs w:val="24"/>
          <w:lang w:val="en-GB"/>
        </w:rPr>
        <w:t>In the grid area we identified black (57.50%) and dark grey ash (42.50%). The results of the ANOVA test showed significant differences in ash thickness among ash colour (F=5.80,</w:t>
      </w:r>
      <w:r w:rsidR="00D574C1" w:rsidRPr="003A219A">
        <w:rPr>
          <w:rFonts w:ascii="Verdana" w:hAnsi="Verdana"/>
          <w:szCs w:val="24"/>
          <w:lang w:val="en-GB"/>
        </w:rPr>
        <w:t xml:space="preserve"> </w:t>
      </w:r>
      <w:r w:rsidRPr="003A219A">
        <w:rPr>
          <w:rFonts w:ascii="Verdana" w:hAnsi="Verdana"/>
          <w:szCs w:val="24"/>
          <w:lang w:val="en-GB"/>
        </w:rPr>
        <w:t>p&lt;0.05), days (</w:t>
      </w:r>
      <w:r w:rsidR="00C94380" w:rsidRPr="003A219A">
        <w:rPr>
          <w:rFonts w:ascii="Verdana" w:hAnsi="Verdana"/>
          <w:szCs w:val="24"/>
          <w:lang w:val="en-GB"/>
        </w:rPr>
        <w:t>F=</w:t>
      </w:r>
      <w:r w:rsidRPr="003A219A">
        <w:rPr>
          <w:rFonts w:ascii="Verdana" w:hAnsi="Verdana"/>
          <w:szCs w:val="24"/>
          <w:lang w:val="en-GB"/>
        </w:rPr>
        <w:t>328.80, p&lt;0.001) and ash colour and days (F=</w:t>
      </w:r>
      <w:r w:rsidR="00C94380" w:rsidRPr="003A219A">
        <w:rPr>
          <w:rFonts w:ascii="Verdana" w:hAnsi="Verdana"/>
          <w:szCs w:val="24"/>
          <w:lang w:val="en-GB"/>
        </w:rPr>
        <w:t xml:space="preserve"> 6.31</w:t>
      </w:r>
      <w:r w:rsidRPr="003A219A">
        <w:rPr>
          <w:rFonts w:ascii="Verdana" w:hAnsi="Verdana"/>
          <w:szCs w:val="24"/>
          <w:lang w:val="en-GB"/>
        </w:rPr>
        <w:t xml:space="preserve"> p&lt;0.05). The greatest </w:t>
      </w:r>
      <w:r w:rsidR="004267C0" w:rsidRPr="003A219A">
        <w:rPr>
          <w:rFonts w:ascii="Verdana" w:hAnsi="Verdana"/>
          <w:szCs w:val="24"/>
          <w:lang w:val="en-GB"/>
        </w:rPr>
        <w:t>reduction of ash thickness was</w:t>
      </w:r>
      <w:r w:rsidRPr="003A219A">
        <w:rPr>
          <w:rFonts w:ascii="Verdana" w:hAnsi="Verdana"/>
          <w:szCs w:val="24"/>
          <w:lang w:val="en-GB"/>
        </w:rPr>
        <w:t xml:space="preserve"> observed between 16 and 34 days after the fire and in the last two measurements no significant</w:t>
      </w:r>
      <w:r w:rsidR="00D574C1" w:rsidRPr="003A219A">
        <w:rPr>
          <w:rFonts w:ascii="Verdana" w:hAnsi="Verdana"/>
          <w:szCs w:val="24"/>
          <w:lang w:val="en-GB"/>
        </w:rPr>
        <w:t xml:space="preserve"> </w:t>
      </w:r>
      <w:r w:rsidRPr="003A219A">
        <w:rPr>
          <w:rFonts w:ascii="Verdana" w:hAnsi="Verdana"/>
          <w:szCs w:val="24"/>
          <w:lang w:val="en-GB"/>
        </w:rPr>
        <w:t>differences w</w:t>
      </w:r>
      <w:r w:rsidR="00BA361F" w:rsidRPr="003A219A">
        <w:rPr>
          <w:rFonts w:ascii="Verdana" w:hAnsi="Verdana"/>
          <w:szCs w:val="24"/>
          <w:lang w:val="en-GB"/>
        </w:rPr>
        <w:t>ere observed (Fig. 7</w:t>
      </w:r>
      <w:r w:rsidRPr="003A219A">
        <w:rPr>
          <w:rFonts w:ascii="Verdana" w:hAnsi="Verdana"/>
          <w:szCs w:val="24"/>
          <w:lang w:val="en-GB"/>
        </w:rPr>
        <w:t>). As in the flat transect</w:t>
      </w:r>
      <w:r w:rsidR="00301A09" w:rsidRPr="003A219A">
        <w:rPr>
          <w:rFonts w:ascii="Verdana" w:hAnsi="Verdana"/>
          <w:szCs w:val="24"/>
          <w:lang w:val="en-GB"/>
        </w:rPr>
        <w:t>,</w:t>
      </w:r>
      <w:r w:rsidRPr="003A219A">
        <w:rPr>
          <w:rFonts w:ascii="Verdana" w:hAnsi="Verdana"/>
          <w:szCs w:val="24"/>
          <w:lang w:val="en-GB"/>
        </w:rPr>
        <w:t xml:space="preserve"> all measured points 4 and 16 days after the fire were covered by ash. Only 34 and 45 days after the fire some points were bar</w:t>
      </w:r>
      <w:r w:rsidR="00B02C71" w:rsidRPr="003A219A">
        <w:rPr>
          <w:rFonts w:ascii="Verdana" w:hAnsi="Verdana"/>
          <w:szCs w:val="24"/>
          <w:lang w:val="en-GB"/>
        </w:rPr>
        <w:t>e (17.50% and 40% respectively)</w:t>
      </w:r>
      <w:r w:rsidRPr="003A219A">
        <w:rPr>
          <w:rFonts w:ascii="Verdana" w:hAnsi="Verdana"/>
          <w:szCs w:val="24"/>
          <w:lang w:val="en-GB"/>
        </w:rPr>
        <w:t xml:space="preserve">. </w:t>
      </w:r>
      <w:r w:rsidR="00981C97" w:rsidRPr="003A219A">
        <w:rPr>
          <w:rFonts w:ascii="Verdana" w:hAnsi="Verdana"/>
          <w:szCs w:val="24"/>
          <w:lang w:val="en-GB"/>
        </w:rPr>
        <w:t>The CV% was</w:t>
      </w:r>
      <w:r w:rsidR="00622E0A" w:rsidRPr="003A219A">
        <w:rPr>
          <w:rFonts w:ascii="Verdana" w:hAnsi="Verdana"/>
          <w:szCs w:val="24"/>
          <w:lang w:val="en-GB"/>
        </w:rPr>
        <w:t xml:space="preserve"> </w:t>
      </w:r>
      <w:r w:rsidR="00981C97" w:rsidRPr="003A219A">
        <w:rPr>
          <w:rFonts w:ascii="Verdana" w:hAnsi="Verdana"/>
          <w:szCs w:val="24"/>
          <w:lang w:val="en-GB"/>
        </w:rPr>
        <w:t xml:space="preserve">34.39% 4 days after the fire, 37.19% 16 days after the fire, 75.86% 34 </w:t>
      </w:r>
      <w:r w:rsidR="00981C97" w:rsidRPr="003A219A">
        <w:rPr>
          <w:rFonts w:ascii="Verdana" w:hAnsi="Verdana"/>
          <w:szCs w:val="24"/>
          <w:lang w:val="en-GB"/>
        </w:rPr>
        <w:lastRenderedPageBreak/>
        <w:t>days after the fire, and 99.10% 45 days after the fire.</w:t>
      </w:r>
      <w:r w:rsidR="004267C0" w:rsidRPr="003A219A">
        <w:rPr>
          <w:rFonts w:ascii="Verdana" w:hAnsi="Verdana"/>
          <w:szCs w:val="24"/>
          <w:lang w:val="en-GB"/>
        </w:rPr>
        <w:t xml:space="preserve"> </w:t>
      </w:r>
      <w:r w:rsidRPr="003A219A">
        <w:rPr>
          <w:rFonts w:ascii="Verdana" w:hAnsi="Verdana"/>
          <w:szCs w:val="24"/>
          <w:lang w:val="en-GB"/>
        </w:rPr>
        <w:t>The temporal and sp</w:t>
      </w:r>
      <w:r w:rsidR="00DE3A5B" w:rsidRPr="003A219A">
        <w:rPr>
          <w:rFonts w:ascii="Verdana" w:hAnsi="Verdana"/>
          <w:szCs w:val="24"/>
          <w:lang w:val="en-GB"/>
        </w:rPr>
        <w:t>atial evolution of vegetation recover</w:t>
      </w:r>
      <w:r w:rsidR="00301A09" w:rsidRPr="003A219A">
        <w:rPr>
          <w:rFonts w:ascii="Verdana" w:hAnsi="Verdana"/>
          <w:szCs w:val="24"/>
          <w:lang w:val="en-GB"/>
        </w:rPr>
        <w:t>y</w:t>
      </w:r>
      <w:r w:rsidRPr="003A219A">
        <w:rPr>
          <w:rFonts w:ascii="Verdana" w:hAnsi="Verdana"/>
          <w:szCs w:val="24"/>
          <w:lang w:val="en-GB"/>
        </w:rPr>
        <w:t xml:space="preserve"> in </w:t>
      </w:r>
      <w:r w:rsidR="00BA361F" w:rsidRPr="003A219A">
        <w:rPr>
          <w:rFonts w:ascii="Verdana" w:hAnsi="Verdana"/>
          <w:szCs w:val="24"/>
          <w:lang w:val="en-GB"/>
        </w:rPr>
        <w:t xml:space="preserve">the grid area is shown in </w:t>
      </w:r>
      <w:r w:rsidR="00D373B5" w:rsidRPr="003A219A">
        <w:rPr>
          <w:rFonts w:ascii="Verdana" w:hAnsi="Verdana"/>
          <w:szCs w:val="24"/>
          <w:lang w:val="en-GB"/>
        </w:rPr>
        <w:t>F</w:t>
      </w:r>
      <w:r w:rsidR="00BA361F" w:rsidRPr="003A219A">
        <w:rPr>
          <w:rFonts w:ascii="Verdana" w:hAnsi="Verdana"/>
          <w:szCs w:val="24"/>
          <w:lang w:val="en-GB"/>
        </w:rPr>
        <w:t>ig. 8</w:t>
      </w:r>
      <w:r w:rsidRPr="003A219A">
        <w:rPr>
          <w:rFonts w:ascii="Verdana" w:hAnsi="Verdana"/>
          <w:szCs w:val="24"/>
          <w:lang w:val="en-GB"/>
        </w:rPr>
        <w:t>. It is clear that the burned area recovered quickly, especially one month aft</w:t>
      </w:r>
      <w:r w:rsidR="00BA361F" w:rsidRPr="003A219A">
        <w:rPr>
          <w:rFonts w:ascii="Verdana" w:hAnsi="Verdana"/>
          <w:szCs w:val="24"/>
          <w:lang w:val="en-GB"/>
        </w:rPr>
        <w:t>er the fire (Fig. 8</w:t>
      </w:r>
      <w:r w:rsidRPr="003A219A">
        <w:rPr>
          <w:rFonts w:ascii="Verdana" w:hAnsi="Verdana"/>
          <w:szCs w:val="24"/>
          <w:lang w:val="en-GB"/>
        </w:rPr>
        <w:t xml:space="preserve">c). Forty-five days after the fire, hardly any visual vestiges of the fire impact remained. </w:t>
      </w:r>
    </w:p>
    <w:p w:rsidR="00124246" w:rsidRPr="003A219A" w:rsidRDefault="00124246" w:rsidP="00124246">
      <w:pPr>
        <w:rPr>
          <w:rFonts w:ascii="Verdana" w:hAnsi="Verdana"/>
          <w:szCs w:val="24"/>
          <w:lang w:val="en-GB"/>
        </w:rPr>
      </w:pPr>
      <w:r w:rsidRPr="003A219A">
        <w:rPr>
          <w:rFonts w:ascii="Verdana" w:hAnsi="Verdana"/>
          <w:szCs w:val="24"/>
          <w:lang w:val="en-GB"/>
        </w:rPr>
        <w:t xml:space="preserve">The linear model is the best fit for the experimental </w:t>
      </w:r>
      <w:proofErr w:type="spellStart"/>
      <w:r w:rsidRPr="003A219A">
        <w:rPr>
          <w:rFonts w:ascii="Verdana" w:hAnsi="Verdana"/>
          <w:szCs w:val="24"/>
          <w:lang w:val="en-GB"/>
        </w:rPr>
        <w:t>variogram</w:t>
      </w:r>
      <w:proofErr w:type="spellEnd"/>
      <w:r w:rsidRPr="003A219A">
        <w:rPr>
          <w:rFonts w:ascii="Verdana" w:hAnsi="Verdana"/>
          <w:szCs w:val="24"/>
          <w:lang w:val="en-GB"/>
        </w:rPr>
        <w:t xml:space="preserve"> calculated for ash thickness measur</w:t>
      </w:r>
      <w:r w:rsidR="00BA361F" w:rsidRPr="003A219A">
        <w:rPr>
          <w:rFonts w:ascii="Verdana" w:hAnsi="Verdana"/>
          <w:szCs w:val="24"/>
          <w:lang w:val="en-GB"/>
        </w:rPr>
        <w:t>ed 4 days after the fire (Fig. 9</w:t>
      </w:r>
      <w:r w:rsidRPr="003A219A">
        <w:rPr>
          <w:rFonts w:ascii="Verdana" w:hAnsi="Verdana"/>
          <w:szCs w:val="24"/>
          <w:lang w:val="en-GB"/>
        </w:rPr>
        <w:t>a) and presents a nugget effect of 13.35 and a slope of 1.42 (T</w:t>
      </w:r>
      <w:r w:rsidR="00622E0A" w:rsidRPr="003A219A">
        <w:rPr>
          <w:rFonts w:ascii="Verdana" w:hAnsi="Verdana"/>
          <w:szCs w:val="24"/>
          <w:lang w:val="en-GB"/>
        </w:rPr>
        <w:t>able 3</w:t>
      </w:r>
      <w:r w:rsidRPr="003A219A">
        <w:rPr>
          <w:rFonts w:ascii="Verdana" w:hAnsi="Verdana"/>
          <w:szCs w:val="24"/>
          <w:lang w:val="en-GB"/>
        </w:rPr>
        <w:t>). Sixteen and 45 days aft</w:t>
      </w:r>
      <w:r w:rsidR="00622E0A" w:rsidRPr="003A219A">
        <w:rPr>
          <w:rFonts w:ascii="Verdana" w:hAnsi="Verdana"/>
          <w:szCs w:val="24"/>
          <w:lang w:val="en-GB"/>
        </w:rPr>
        <w:t xml:space="preserve">er the fire, the linear model </w:t>
      </w:r>
      <w:r w:rsidR="00301A09" w:rsidRPr="003A219A">
        <w:rPr>
          <w:rFonts w:ascii="Verdana" w:hAnsi="Verdana"/>
          <w:szCs w:val="24"/>
          <w:lang w:val="en-GB"/>
        </w:rPr>
        <w:t>also fitted</w:t>
      </w:r>
      <w:r w:rsidRPr="003A219A">
        <w:rPr>
          <w:rFonts w:ascii="Verdana" w:hAnsi="Verdana"/>
          <w:szCs w:val="24"/>
          <w:lang w:val="en-GB"/>
        </w:rPr>
        <w:t xml:space="preserve"> with the calculated</w:t>
      </w:r>
      <w:r w:rsidR="00BA361F" w:rsidRPr="003A219A">
        <w:rPr>
          <w:rFonts w:ascii="Verdana" w:hAnsi="Verdana"/>
          <w:szCs w:val="24"/>
          <w:lang w:val="en-GB"/>
        </w:rPr>
        <w:t xml:space="preserve"> experimental </w:t>
      </w:r>
      <w:proofErr w:type="spellStart"/>
      <w:r w:rsidR="00BA361F" w:rsidRPr="003A219A">
        <w:rPr>
          <w:rFonts w:ascii="Verdana" w:hAnsi="Verdana"/>
          <w:szCs w:val="24"/>
          <w:lang w:val="en-GB"/>
        </w:rPr>
        <w:t>variograms</w:t>
      </w:r>
      <w:proofErr w:type="spellEnd"/>
      <w:r w:rsidR="00BA361F" w:rsidRPr="003A219A">
        <w:rPr>
          <w:rFonts w:ascii="Verdana" w:hAnsi="Verdana"/>
          <w:szCs w:val="24"/>
          <w:lang w:val="en-GB"/>
        </w:rPr>
        <w:t xml:space="preserve"> (Fig. 9</w:t>
      </w:r>
      <w:r w:rsidRPr="003A219A">
        <w:rPr>
          <w:rFonts w:ascii="Verdana" w:hAnsi="Verdana"/>
          <w:szCs w:val="24"/>
          <w:lang w:val="en-GB"/>
        </w:rPr>
        <w:t>b and d) and shows a nugget effect of 7.31 and 0.80 and a slope of 0.60</w:t>
      </w:r>
      <w:r w:rsidR="00622E0A" w:rsidRPr="003A219A">
        <w:rPr>
          <w:rFonts w:ascii="Verdana" w:hAnsi="Verdana"/>
          <w:szCs w:val="24"/>
          <w:lang w:val="en-GB"/>
        </w:rPr>
        <w:t xml:space="preserve"> and 0.49, respectively (Table 3</w:t>
      </w:r>
      <w:r w:rsidRPr="003A219A">
        <w:rPr>
          <w:rFonts w:ascii="Verdana" w:hAnsi="Verdana"/>
          <w:szCs w:val="24"/>
          <w:lang w:val="en-GB"/>
        </w:rPr>
        <w:t xml:space="preserve">). The spherical model fits perfectly with the experimental </w:t>
      </w:r>
      <w:proofErr w:type="spellStart"/>
      <w:r w:rsidRPr="003A219A">
        <w:rPr>
          <w:rFonts w:ascii="Verdana" w:hAnsi="Verdana"/>
          <w:szCs w:val="24"/>
          <w:lang w:val="en-GB"/>
        </w:rPr>
        <w:t>variogram</w:t>
      </w:r>
      <w:proofErr w:type="spellEnd"/>
      <w:r w:rsidRPr="003A219A">
        <w:rPr>
          <w:rFonts w:ascii="Verdana" w:hAnsi="Verdana"/>
          <w:szCs w:val="24"/>
          <w:lang w:val="en-GB"/>
        </w:rPr>
        <w:t xml:space="preserve"> calculated with the data collected 34 days after the fire and shows a nugget effect of 0.80, a sill of 6.90 along a range of 7.22 m. The </w:t>
      </w:r>
      <w:proofErr w:type="spellStart"/>
      <w:r w:rsidRPr="003A219A">
        <w:rPr>
          <w:rFonts w:ascii="Verdana" w:hAnsi="Verdana"/>
          <w:szCs w:val="24"/>
          <w:lang w:val="en-GB"/>
        </w:rPr>
        <w:t>nug</w:t>
      </w:r>
      <w:proofErr w:type="spellEnd"/>
      <w:r w:rsidRPr="003A219A">
        <w:rPr>
          <w:rFonts w:ascii="Verdana" w:hAnsi="Verdana"/>
          <w:szCs w:val="24"/>
          <w:lang w:val="en-GB"/>
        </w:rPr>
        <w:t>/si</w:t>
      </w:r>
      <w:r w:rsidR="002A0B80" w:rsidRPr="003A219A">
        <w:rPr>
          <w:rFonts w:ascii="Verdana" w:hAnsi="Verdana"/>
          <w:szCs w:val="24"/>
          <w:lang w:val="en-GB"/>
        </w:rPr>
        <w:t>ll ratio (</w:t>
      </w:r>
      <w:r w:rsidR="002B56C8" w:rsidRPr="003A219A">
        <w:rPr>
          <w:rFonts w:ascii="Verdana" w:hAnsi="Verdana"/>
          <w:szCs w:val="24"/>
          <w:lang w:val="en-GB"/>
        </w:rPr>
        <w:t>0.11</w:t>
      </w:r>
      <w:r w:rsidRPr="003A219A">
        <w:rPr>
          <w:rFonts w:ascii="Verdana" w:hAnsi="Verdana"/>
          <w:szCs w:val="24"/>
          <w:lang w:val="en-GB"/>
        </w:rPr>
        <w:t xml:space="preserve">) showed that the variable has a strong spatial dependence. </w:t>
      </w:r>
    </w:p>
    <w:p w:rsidR="00124246" w:rsidRPr="003A219A" w:rsidRDefault="00124246" w:rsidP="00124246">
      <w:pPr>
        <w:rPr>
          <w:rFonts w:ascii="Verdana" w:hAnsi="Verdana"/>
          <w:szCs w:val="24"/>
          <w:lang w:val="en-GB"/>
        </w:rPr>
      </w:pPr>
      <w:r w:rsidRPr="003A219A">
        <w:rPr>
          <w:rFonts w:ascii="Verdana" w:hAnsi="Verdana"/>
          <w:szCs w:val="24"/>
          <w:lang w:val="en-GB"/>
        </w:rPr>
        <w:t xml:space="preserve">Prior to the ash thickness modelling we tested the data normality distribution. The next step was to test, using the normalized data, several interpolation methods and model their spatial distribution. The data of the ash measurements of 4, 34 and 45 days after the fire had a Gaussian distribution. Sixteen days after the fire data normality was only achieved after </w:t>
      </w:r>
      <w:proofErr w:type="spellStart"/>
      <w:r w:rsidRPr="003A219A">
        <w:rPr>
          <w:rFonts w:ascii="Verdana" w:hAnsi="Verdana"/>
          <w:szCs w:val="24"/>
          <w:lang w:val="en-GB"/>
        </w:rPr>
        <w:t>ln</w:t>
      </w:r>
      <w:proofErr w:type="spellEnd"/>
      <w:r w:rsidRPr="003A219A">
        <w:rPr>
          <w:rFonts w:ascii="Verdana" w:hAnsi="Verdana"/>
          <w:szCs w:val="24"/>
          <w:lang w:val="en-GB"/>
        </w:rPr>
        <w:t xml:space="preserve"> transformation. Thus in this case we used </w:t>
      </w:r>
      <w:proofErr w:type="spellStart"/>
      <w:r w:rsidRPr="003A219A">
        <w:rPr>
          <w:rFonts w:ascii="Verdana" w:hAnsi="Verdana"/>
          <w:szCs w:val="24"/>
          <w:lang w:val="en-GB"/>
        </w:rPr>
        <w:t>ln</w:t>
      </w:r>
      <w:proofErr w:type="spellEnd"/>
      <w:r w:rsidRPr="003A219A">
        <w:rPr>
          <w:rFonts w:ascii="Verdana" w:hAnsi="Verdana"/>
          <w:szCs w:val="24"/>
          <w:lang w:val="en-GB"/>
        </w:rPr>
        <w:t xml:space="preserve"> transformed data for modelling.</w:t>
      </w:r>
    </w:p>
    <w:p w:rsidR="00130D4E" w:rsidRPr="003A219A" w:rsidRDefault="00124246" w:rsidP="00124246">
      <w:pPr>
        <w:rPr>
          <w:rFonts w:ascii="Verdana" w:hAnsi="Verdana"/>
          <w:szCs w:val="24"/>
          <w:lang w:val="en-GB"/>
        </w:rPr>
      </w:pPr>
      <w:r w:rsidRPr="003A219A">
        <w:rPr>
          <w:rFonts w:ascii="Verdana" w:hAnsi="Verdana"/>
          <w:szCs w:val="24"/>
          <w:lang w:val="en-GB"/>
        </w:rPr>
        <w:t>The results of the tested interpolation methods for all measurem</w:t>
      </w:r>
      <w:r w:rsidR="00622E0A" w:rsidRPr="003A219A">
        <w:rPr>
          <w:rFonts w:ascii="Verdana" w:hAnsi="Verdana"/>
          <w:szCs w:val="24"/>
          <w:lang w:val="en-GB"/>
        </w:rPr>
        <w:t>ent periods are shown in table 4</w:t>
      </w:r>
      <w:r w:rsidR="006F797D" w:rsidRPr="003A219A">
        <w:rPr>
          <w:rFonts w:ascii="Verdana" w:hAnsi="Verdana"/>
          <w:szCs w:val="24"/>
          <w:lang w:val="en-GB"/>
        </w:rPr>
        <w:t>.</w:t>
      </w:r>
      <w:r w:rsidR="003D1ECF" w:rsidRPr="003A219A">
        <w:rPr>
          <w:rFonts w:ascii="Verdana" w:hAnsi="Verdana"/>
          <w:szCs w:val="24"/>
          <w:lang w:val="en-GB"/>
        </w:rPr>
        <w:t xml:space="preserve"> </w:t>
      </w:r>
      <w:r w:rsidR="00597AF2" w:rsidRPr="003A219A">
        <w:rPr>
          <w:rFonts w:ascii="Verdana" w:hAnsi="Verdana"/>
          <w:szCs w:val="24"/>
          <w:lang w:val="en-GB"/>
        </w:rPr>
        <w:t xml:space="preserve">Four days after the fire, </w:t>
      </w:r>
      <w:r w:rsidRPr="003A219A">
        <w:rPr>
          <w:rFonts w:ascii="Verdana" w:hAnsi="Verdana"/>
          <w:szCs w:val="24"/>
          <w:lang w:val="en-GB"/>
        </w:rPr>
        <w:t>LP1 was the most accurate for interpolating the ash</w:t>
      </w:r>
      <w:r w:rsidR="00597AF2" w:rsidRPr="003A219A">
        <w:rPr>
          <w:rFonts w:ascii="Verdana" w:hAnsi="Verdana"/>
          <w:szCs w:val="24"/>
          <w:lang w:val="en-GB"/>
        </w:rPr>
        <w:t xml:space="preserve"> thickness</w:t>
      </w:r>
      <w:r w:rsidRPr="003A219A">
        <w:rPr>
          <w:rFonts w:ascii="Verdana" w:hAnsi="Verdana"/>
          <w:szCs w:val="24"/>
          <w:lang w:val="en-GB"/>
        </w:rPr>
        <w:t xml:space="preserve"> (RMSE, 4.323) and the least precise was TPS (RMSE, 6.394)</w:t>
      </w:r>
      <w:r w:rsidR="00597AF2" w:rsidRPr="003A219A">
        <w:rPr>
          <w:rFonts w:ascii="Verdana" w:hAnsi="Verdana"/>
          <w:szCs w:val="24"/>
          <w:lang w:val="en-GB"/>
        </w:rPr>
        <w:t xml:space="preserve"> </w:t>
      </w:r>
      <w:r w:rsidR="00B072E5" w:rsidRPr="003A219A">
        <w:rPr>
          <w:rFonts w:ascii="Verdana" w:hAnsi="Verdana"/>
          <w:szCs w:val="24"/>
          <w:lang w:val="en-GB"/>
        </w:rPr>
        <w:t>(Table 4</w:t>
      </w:r>
      <w:r w:rsidR="00597AF2" w:rsidRPr="003A219A">
        <w:rPr>
          <w:rFonts w:ascii="Verdana" w:hAnsi="Verdana"/>
          <w:szCs w:val="24"/>
          <w:lang w:val="en-GB"/>
        </w:rPr>
        <w:t xml:space="preserve">a), 16 after the fire, the most precise technique was SK (RMSE 0.3464) and the least accurate was the LP2 (RMSE 0.4700) </w:t>
      </w:r>
      <w:r w:rsidR="00B072E5" w:rsidRPr="003A219A">
        <w:rPr>
          <w:rFonts w:ascii="Verdana" w:hAnsi="Verdana"/>
          <w:szCs w:val="24"/>
          <w:lang w:val="en-GB"/>
        </w:rPr>
        <w:t>(Table 4</w:t>
      </w:r>
      <w:r w:rsidR="00597AF2" w:rsidRPr="003A219A">
        <w:rPr>
          <w:rFonts w:ascii="Verdana" w:hAnsi="Verdana"/>
          <w:szCs w:val="24"/>
          <w:lang w:val="en-GB"/>
        </w:rPr>
        <w:t xml:space="preserve">b), 34 days most accurate was IMTQ (RMSE 1.802) and the least precise was IDW1 (RMSE, 2.144) </w:t>
      </w:r>
      <w:r w:rsidR="00B072E5" w:rsidRPr="003A219A">
        <w:rPr>
          <w:rFonts w:ascii="Verdana" w:hAnsi="Verdana"/>
          <w:szCs w:val="24"/>
          <w:lang w:val="en-GB"/>
        </w:rPr>
        <w:t>(Table 4c</w:t>
      </w:r>
      <w:r w:rsidR="00597AF2" w:rsidRPr="003A219A">
        <w:rPr>
          <w:rFonts w:ascii="Verdana" w:hAnsi="Verdana"/>
          <w:szCs w:val="24"/>
          <w:lang w:val="en-GB"/>
        </w:rPr>
        <w:t xml:space="preserve">) and 45 days the most accurate method was CRS (RMSE, 0.6706) and the least </w:t>
      </w:r>
      <w:r w:rsidR="00597AF2" w:rsidRPr="003A219A">
        <w:rPr>
          <w:rFonts w:ascii="Verdana" w:hAnsi="Verdana"/>
          <w:szCs w:val="24"/>
          <w:lang w:val="en-GB"/>
        </w:rPr>
        <w:lastRenderedPageBreak/>
        <w:t>precise was IDW1 (RMSE, 0.8686)</w:t>
      </w:r>
      <w:r w:rsidR="00B072E5" w:rsidRPr="003A219A">
        <w:rPr>
          <w:rFonts w:ascii="Verdana" w:hAnsi="Verdana"/>
          <w:szCs w:val="24"/>
          <w:lang w:val="en-GB"/>
        </w:rPr>
        <w:t xml:space="preserve"> (Table 4</w:t>
      </w:r>
      <w:r w:rsidR="00D373B5" w:rsidRPr="003A219A">
        <w:rPr>
          <w:rFonts w:ascii="Verdana" w:hAnsi="Verdana"/>
          <w:szCs w:val="24"/>
          <w:lang w:val="en-GB"/>
        </w:rPr>
        <w:t>D</w:t>
      </w:r>
      <w:r w:rsidR="00B072E5" w:rsidRPr="003A219A">
        <w:rPr>
          <w:rFonts w:ascii="Verdana" w:hAnsi="Verdana"/>
          <w:szCs w:val="24"/>
          <w:lang w:val="en-GB"/>
        </w:rPr>
        <w:t>)</w:t>
      </w:r>
      <w:r w:rsidR="00597AF2" w:rsidRPr="003A219A">
        <w:rPr>
          <w:rFonts w:ascii="Verdana" w:hAnsi="Verdana"/>
          <w:szCs w:val="24"/>
          <w:lang w:val="en-GB"/>
        </w:rPr>
        <w:t>.</w:t>
      </w:r>
      <w:r w:rsidR="009B1123" w:rsidRPr="003A219A">
        <w:rPr>
          <w:rFonts w:ascii="Verdana" w:hAnsi="Verdana"/>
          <w:szCs w:val="24"/>
          <w:lang w:val="en-GB"/>
        </w:rPr>
        <w:t xml:space="preserve"> The methods tests were considered unbiased, since ME is always very close to 0</w:t>
      </w:r>
      <w:r w:rsidR="00130D4E" w:rsidRPr="003A219A">
        <w:rPr>
          <w:rFonts w:ascii="Verdana" w:hAnsi="Verdana"/>
          <w:szCs w:val="24"/>
          <w:lang w:val="en-GB"/>
        </w:rPr>
        <w:t xml:space="preserve"> and no differences were observed and predicted values</w:t>
      </w:r>
      <w:r w:rsidR="009B1123" w:rsidRPr="003A219A">
        <w:rPr>
          <w:rFonts w:ascii="Verdana" w:hAnsi="Verdana"/>
          <w:szCs w:val="24"/>
          <w:lang w:val="en-GB"/>
        </w:rPr>
        <w:t xml:space="preserve"> (Table</w:t>
      </w:r>
      <w:r w:rsidR="00B072E5" w:rsidRPr="003A219A">
        <w:rPr>
          <w:rFonts w:ascii="Verdana" w:hAnsi="Verdana"/>
          <w:szCs w:val="24"/>
          <w:lang w:val="en-GB"/>
        </w:rPr>
        <w:t xml:space="preserve"> 4</w:t>
      </w:r>
      <w:r w:rsidR="009B1123" w:rsidRPr="003A219A">
        <w:rPr>
          <w:rFonts w:ascii="Verdana" w:hAnsi="Verdana"/>
          <w:szCs w:val="24"/>
          <w:lang w:val="en-GB"/>
        </w:rPr>
        <w:t>)</w:t>
      </w:r>
      <w:r w:rsidR="00130D4E" w:rsidRPr="003A219A">
        <w:rPr>
          <w:rFonts w:ascii="Verdana" w:hAnsi="Verdana"/>
          <w:szCs w:val="24"/>
          <w:lang w:val="en-GB"/>
        </w:rPr>
        <w:t xml:space="preserve">. </w:t>
      </w:r>
      <w:r w:rsidR="009B1123" w:rsidRPr="003A219A">
        <w:rPr>
          <w:rFonts w:ascii="Verdana" w:hAnsi="Verdana"/>
          <w:szCs w:val="24"/>
          <w:lang w:val="en-GB"/>
        </w:rPr>
        <w:t>Four days after the fire,</w:t>
      </w:r>
      <w:r w:rsidR="00597AF2" w:rsidRPr="003A219A">
        <w:rPr>
          <w:rFonts w:ascii="Verdana" w:hAnsi="Verdana"/>
          <w:szCs w:val="24"/>
          <w:lang w:val="en-GB"/>
        </w:rPr>
        <w:t xml:space="preserve"> </w:t>
      </w:r>
      <w:r w:rsidR="009B1123" w:rsidRPr="003A219A">
        <w:rPr>
          <w:rFonts w:ascii="Verdana" w:hAnsi="Verdana"/>
          <w:szCs w:val="24"/>
          <w:lang w:val="en-GB"/>
        </w:rPr>
        <w:t>t</w:t>
      </w:r>
      <w:r w:rsidR="00D844A4" w:rsidRPr="003A219A">
        <w:rPr>
          <w:rFonts w:ascii="Verdana" w:hAnsi="Verdana"/>
          <w:szCs w:val="24"/>
          <w:lang w:val="en-GB"/>
        </w:rPr>
        <w:t>he correlation coefficient between observed and predicted values</w:t>
      </w:r>
      <w:r w:rsidR="009B1123" w:rsidRPr="003A219A">
        <w:rPr>
          <w:rFonts w:ascii="Verdana" w:hAnsi="Verdana"/>
          <w:szCs w:val="24"/>
          <w:lang w:val="en-GB"/>
        </w:rPr>
        <w:t xml:space="preserve"> was only significant in LP1, meanwhile 16 days after the fire</w:t>
      </w:r>
      <w:r w:rsidR="00597AF2" w:rsidRPr="003A219A">
        <w:rPr>
          <w:rFonts w:ascii="Verdana" w:hAnsi="Verdana"/>
          <w:szCs w:val="24"/>
          <w:lang w:val="en-GB"/>
        </w:rPr>
        <w:t xml:space="preserve"> </w:t>
      </w:r>
      <w:r w:rsidR="009B1123" w:rsidRPr="003A219A">
        <w:rPr>
          <w:rFonts w:ascii="Verdana" w:hAnsi="Verdana"/>
          <w:szCs w:val="24"/>
          <w:lang w:val="en-GB"/>
        </w:rPr>
        <w:t>we observed significant correlations between the two distributions in almost methods (with the exception of IDW1, IDW2, LP2 and TPS). Thirty four days after the fire</w:t>
      </w:r>
      <w:r w:rsidR="00F2068C" w:rsidRPr="003A219A">
        <w:rPr>
          <w:rFonts w:ascii="Verdana" w:hAnsi="Verdana"/>
          <w:szCs w:val="24"/>
          <w:lang w:val="en-GB"/>
        </w:rPr>
        <w:t>,</w:t>
      </w:r>
      <w:r w:rsidR="009B1123" w:rsidRPr="003A219A">
        <w:rPr>
          <w:rFonts w:ascii="Verdana" w:hAnsi="Verdana"/>
          <w:szCs w:val="24"/>
          <w:lang w:val="en-GB"/>
        </w:rPr>
        <w:t xml:space="preserve"> the correlations were significant in all techniques tested and 45 days</w:t>
      </w:r>
      <w:r w:rsidR="00F2068C" w:rsidRPr="003A219A">
        <w:rPr>
          <w:rFonts w:ascii="Verdana" w:hAnsi="Verdana"/>
          <w:szCs w:val="24"/>
          <w:lang w:val="en-GB"/>
        </w:rPr>
        <w:t>. O</w:t>
      </w:r>
      <w:r w:rsidR="009B1123" w:rsidRPr="003A219A">
        <w:rPr>
          <w:rFonts w:ascii="Verdana" w:hAnsi="Verdana"/>
          <w:szCs w:val="24"/>
          <w:lang w:val="en-GB"/>
        </w:rPr>
        <w:t>nly IDW1</w:t>
      </w:r>
      <w:r w:rsidR="003D1ECF" w:rsidRPr="003A219A">
        <w:rPr>
          <w:rFonts w:ascii="Verdana" w:hAnsi="Verdana"/>
          <w:szCs w:val="24"/>
          <w:lang w:val="en-GB"/>
        </w:rPr>
        <w:t xml:space="preserve"> correlations between</w:t>
      </w:r>
      <w:r w:rsidR="009B1123" w:rsidRPr="003A219A">
        <w:rPr>
          <w:rFonts w:ascii="Verdana" w:hAnsi="Verdana"/>
          <w:szCs w:val="24"/>
          <w:lang w:val="en-GB"/>
        </w:rPr>
        <w:t xml:space="preserve"> </w:t>
      </w:r>
      <w:r w:rsidR="00130D4E" w:rsidRPr="003A219A">
        <w:rPr>
          <w:rFonts w:ascii="Verdana" w:hAnsi="Verdana"/>
          <w:szCs w:val="24"/>
          <w:lang w:val="en-GB"/>
        </w:rPr>
        <w:t>observed and predicted values were not</w:t>
      </w:r>
      <w:r w:rsidR="009B1123" w:rsidRPr="003A219A">
        <w:rPr>
          <w:rFonts w:ascii="Verdana" w:hAnsi="Verdana"/>
          <w:szCs w:val="24"/>
          <w:lang w:val="en-GB"/>
        </w:rPr>
        <w:t xml:space="preserve"> significant</w:t>
      </w:r>
      <w:r w:rsidR="00130D4E" w:rsidRPr="003A219A">
        <w:rPr>
          <w:rFonts w:ascii="Verdana" w:hAnsi="Verdana"/>
          <w:szCs w:val="24"/>
          <w:lang w:val="en-GB"/>
        </w:rPr>
        <w:t xml:space="preserve"> (Table</w:t>
      </w:r>
      <w:r w:rsidR="00B072E5" w:rsidRPr="003A219A">
        <w:rPr>
          <w:rFonts w:ascii="Verdana" w:hAnsi="Verdana"/>
          <w:szCs w:val="24"/>
          <w:lang w:val="en-GB"/>
        </w:rPr>
        <w:t xml:space="preserve"> 4</w:t>
      </w:r>
      <w:r w:rsidR="006F797D" w:rsidRPr="003A219A">
        <w:rPr>
          <w:rFonts w:ascii="Verdana" w:hAnsi="Verdana"/>
          <w:szCs w:val="24"/>
          <w:lang w:val="en-GB"/>
        </w:rPr>
        <w:t>)</w:t>
      </w:r>
      <w:r w:rsidR="00130D4E"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t xml:space="preserve">The spatial interpolation of ash thickness data was carried out with the most accurate method as identified in the previous </w:t>
      </w:r>
      <w:r w:rsidR="00BA361F" w:rsidRPr="003A219A">
        <w:rPr>
          <w:rFonts w:ascii="Verdana" w:hAnsi="Verdana"/>
          <w:szCs w:val="24"/>
          <w:lang w:val="en-GB"/>
        </w:rPr>
        <w:t xml:space="preserve">section and is shown in </w:t>
      </w:r>
      <w:r w:rsidR="00D373B5" w:rsidRPr="003A219A">
        <w:rPr>
          <w:rFonts w:ascii="Verdana" w:hAnsi="Verdana"/>
          <w:szCs w:val="24"/>
          <w:lang w:val="en-GB"/>
        </w:rPr>
        <w:t>F</w:t>
      </w:r>
      <w:r w:rsidR="00BA361F" w:rsidRPr="003A219A">
        <w:rPr>
          <w:rFonts w:ascii="Verdana" w:hAnsi="Verdana"/>
          <w:szCs w:val="24"/>
          <w:lang w:val="en-GB"/>
        </w:rPr>
        <w:t>ig. 10</w:t>
      </w:r>
      <w:r w:rsidRPr="003A219A">
        <w:rPr>
          <w:rFonts w:ascii="Verdana" w:hAnsi="Verdana"/>
          <w:szCs w:val="24"/>
          <w:lang w:val="en-GB"/>
        </w:rPr>
        <w:t>.</w:t>
      </w:r>
      <w:r w:rsidR="00D373B5" w:rsidRPr="003A219A">
        <w:rPr>
          <w:rFonts w:ascii="Verdana" w:hAnsi="Verdana"/>
          <w:szCs w:val="24"/>
          <w:lang w:val="en-GB"/>
        </w:rPr>
        <w:t xml:space="preserve"> </w:t>
      </w:r>
      <w:r w:rsidRPr="003A219A">
        <w:rPr>
          <w:rFonts w:ascii="Verdana" w:hAnsi="Verdana"/>
          <w:szCs w:val="24"/>
          <w:lang w:val="en-GB"/>
        </w:rPr>
        <w:t xml:space="preserve">We identified that 4 days after the fire there was a decreasing trend in ash thickness from northeast </w:t>
      </w:r>
      <w:r w:rsidR="00BA361F" w:rsidRPr="003A219A">
        <w:rPr>
          <w:rFonts w:ascii="Verdana" w:hAnsi="Verdana"/>
          <w:szCs w:val="24"/>
          <w:lang w:val="en-GB"/>
        </w:rPr>
        <w:t xml:space="preserve">to southwest of the plot (Fig. </w:t>
      </w:r>
      <w:r w:rsidR="00582B0E" w:rsidRPr="003A219A">
        <w:rPr>
          <w:rFonts w:ascii="Verdana" w:hAnsi="Verdana"/>
          <w:szCs w:val="24"/>
          <w:lang w:val="en-GB"/>
        </w:rPr>
        <w:t>10a</w:t>
      </w:r>
      <w:r w:rsidRPr="003A219A">
        <w:rPr>
          <w:rFonts w:ascii="Verdana" w:hAnsi="Verdana"/>
          <w:szCs w:val="24"/>
          <w:lang w:val="en-GB"/>
        </w:rPr>
        <w:t>). Sixteen days after the fire, the ash thickness persisted according to the trend identified in the earlier data</w:t>
      </w:r>
      <w:r w:rsidR="00D373B5" w:rsidRPr="003A219A">
        <w:rPr>
          <w:rFonts w:ascii="Verdana" w:hAnsi="Verdana"/>
          <w:szCs w:val="24"/>
          <w:lang w:val="en-GB"/>
        </w:rPr>
        <w:t xml:space="preserve"> i</w:t>
      </w:r>
      <w:r w:rsidRPr="003A219A">
        <w:rPr>
          <w:rFonts w:ascii="Verdana" w:hAnsi="Verdana"/>
          <w:szCs w:val="24"/>
          <w:lang w:val="en-GB"/>
        </w:rPr>
        <w:t xml:space="preserve">n the </w:t>
      </w:r>
      <w:r w:rsidR="00582B0E" w:rsidRPr="003A219A">
        <w:rPr>
          <w:rFonts w:ascii="Verdana" w:hAnsi="Verdana"/>
          <w:szCs w:val="24"/>
          <w:lang w:val="en-GB"/>
        </w:rPr>
        <w:t>north-eastern</w:t>
      </w:r>
      <w:r w:rsidRPr="003A219A">
        <w:rPr>
          <w:rFonts w:ascii="Verdana" w:hAnsi="Verdana"/>
          <w:szCs w:val="24"/>
          <w:lang w:val="en-GB"/>
        </w:rPr>
        <w:t xml:space="preserve"> and central parts of the plot, and the ash was less thick in the eastern and </w:t>
      </w:r>
      <w:r w:rsidR="00487C9E" w:rsidRPr="003A219A">
        <w:rPr>
          <w:rFonts w:ascii="Verdana" w:hAnsi="Verdana"/>
          <w:szCs w:val="24"/>
          <w:lang w:val="en-GB"/>
        </w:rPr>
        <w:t>south-eastern</w:t>
      </w:r>
      <w:r w:rsidRPr="003A219A">
        <w:rPr>
          <w:rFonts w:ascii="Verdana" w:hAnsi="Verdana"/>
          <w:szCs w:val="24"/>
          <w:lang w:val="en-GB"/>
        </w:rPr>
        <w:t xml:space="preserve"> part of the plot. Thirty-four days after the fire the ash distribution pattern changed substantially, the eastern part of the plot was thinner at some points in the </w:t>
      </w:r>
      <w:r w:rsidR="00F549E5" w:rsidRPr="003A219A">
        <w:rPr>
          <w:rFonts w:ascii="Verdana" w:hAnsi="Verdana"/>
          <w:szCs w:val="24"/>
          <w:lang w:val="en-GB"/>
        </w:rPr>
        <w:t>south-eastern</w:t>
      </w:r>
      <w:r w:rsidRPr="003A219A">
        <w:rPr>
          <w:rFonts w:ascii="Verdana" w:hAnsi="Verdana"/>
          <w:szCs w:val="24"/>
          <w:lang w:val="en-GB"/>
        </w:rPr>
        <w:t xml:space="preserve">, western and </w:t>
      </w:r>
      <w:r w:rsidR="00B072E5" w:rsidRPr="003A219A">
        <w:rPr>
          <w:rFonts w:ascii="Verdana" w:hAnsi="Verdana"/>
          <w:szCs w:val="24"/>
          <w:lang w:val="en-GB"/>
        </w:rPr>
        <w:t>north-western</w:t>
      </w:r>
      <w:r w:rsidRPr="003A219A">
        <w:rPr>
          <w:rFonts w:ascii="Verdana" w:hAnsi="Verdana"/>
          <w:szCs w:val="24"/>
          <w:lang w:val="en-GB"/>
        </w:rPr>
        <w:t xml:space="preserve"> parts of the plot.</w:t>
      </w:r>
      <w:r w:rsidR="00D574C1" w:rsidRPr="003A219A">
        <w:rPr>
          <w:rFonts w:ascii="Verdana" w:hAnsi="Verdana"/>
          <w:szCs w:val="24"/>
          <w:lang w:val="en-GB"/>
        </w:rPr>
        <w:t xml:space="preserve"> </w:t>
      </w:r>
      <w:r w:rsidRPr="003A219A">
        <w:rPr>
          <w:rFonts w:ascii="Verdana" w:hAnsi="Verdana"/>
          <w:szCs w:val="24"/>
          <w:lang w:val="en-GB"/>
        </w:rPr>
        <w:t>In the last ash thickness measurement period (45 days after the fire) only trace amounts of ash remained and at a great number of the points we did not observe any ash cover. Thicker ash deposits were identified in the eastern part of the plot and the areas without ash cover were in the north-eastern and south-western portions of the plot.</w:t>
      </w:r>
    </w:p>
    <w:p w:rsidR="00124246" w:rsidRPr="003A219A" w:rsidRDefault="00124246" w:rsidP="00124246">
      <w:pPr>
        <w:rPr>
          <w:rFonts w:ascii="Verdana" w:hAnsi="Verdana"/>
          <w:szCs w:val="24"/>
          <w:lang w:val="en-GB"/>
        </w:rPr>
      </w:pPr>
    </w:p>
    <w:p w:rsidR="00124246" w:rsidRPr="003A219A" w:rsidRDefault="00124246" w:rsidP="00124246">
      <w:pPr>
        <w:pStyle w:val="Heading1"/>
        <w:rPr>
          <w:rFonts w:ascii="Verdana" w:hAnsi="Verdana" w:cs="Arial"/>
          <w:szCs w:val="24"/>
          <w:lang w:val="en-GB"/>
        </w:rPr>
      </w:pPr>
      <w:r w:rsidRPr="003A219A">
        <w:rPr>
          <w:rFonts w:ascii="Verdana" w:hAnsi="Verdana" w:cs="Arial"/>
          <w:szCs w:val="24"/>
          <w:lang w:val="en-GB"/>
        </w:rPr>
        <w:t>Discussion</w:t>
      </w:r>
    </w:p>
    <w:p w:rsidR="00124246" w:rsidRPr="003A219A" w:rsidRDefault="00124246" w:rsidP="00124246">
      <w:pPr>
        <w:rPr>
          <w:rFonts w:ascii="Verdana" w:hAnsi="Verdana"/>
          <w:szCs w:val="24"/>
          <w:lang w:val="en-GB"/>
        </w:rPr>
      </w:pPr>
      <w:r w:rsidRPr="003A219A">
        <w:rPr>
          <w:rFonts w:ascii="Verdana" w:hAnsi="Verdana"/>
          <w:szCs w:val="24"/>
          <w:lang w:val="en-GB"/>
        </w:rPr>
        <w:t xml:space="preserve">Ash is a key variable for soil protection and landscape recuperation after fire. Some studies have reported ash thicknesses up to 70 mm in an oak forest burned by </w:t>
      </w:r>
      <w:proofErr w:type="spellStart"/>
      <w:r w:rsidRPr="003A219A">
        <w:rPr>
          <w:rFonts w:ascii="Verdana" w:hAnsi="Verdana"/>
          <w:szCs w:val="24"/>
          <w:lang w:val="en-GB"/>
        </w:rPr>
        <w:t>wildland</w:t>
      </w:r>
      <w:proofErr w:type="spellEnd"/>
      <w:r w:rsidRPr="003A219A">
        <w:rPr>
          <w:rFonts w:ascii="Verdana" w:hAnsi="Verdana"/>
          <w:szCs w:val="24"/>
          <w:lang w:val="en-GB"/>
        </w:rPr>
        <w:t xml:space="preserve"> fires (</w:t>
      </w:r>
      <w:proofErr w:type="spellStart"/>
      <w:r w:rsidRPr="003A219A">
        <w:rPr>
          <w:rFonts w:ascii="Verdana" w:hAnsi="Verdana"/>
          <w:szCs w:val="24"/>
          <w:lang w:val="en-GB"/>
        </w:rPr>
        <w:t>Ulery</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1993), 6</w:t>
      </w:r>
      <w:ins w:id="17" w:author="Paulo" w:date="2013-02-13T13:36:00Z">
        <w:r w:rsidR="007A250C">
          <w:rPr>
            <w:rFonts w:ascii="Verdana" w:hAnsi="Verdana"/>
            <w:szCs w:val="24"/>
            <w:lang w:val="en-GB"/>
          </w:rPr>
          <w:t>0</w:t>
        </w:r>
      </w:ins>
      <w:r w:rsidRPr="003A219A">
        <w:rPr>
          <w:rFonts w:ascii="Verdana" w:hAnsi="Verdana"/>
          <w:szCs w:val="24"/>
          <w:lang w:val="en-GB"/>
        </w:rPr>
        <w:t xml:space="preserve"> </w:t>
      </w:r>
      <w:ins w:id="18" w:author="Paulo" w:date="2013-02-13T13:36:00Z">
        <w:r w:rsidR="007A250C">
          <w:rPr>
            <w:rFonts w:ascii="Verdana" w:hAnsi="Verdana"/>
            <w:szCs w:val="24"/>
            <w:lang w:val="en-GB"/>
          </w:rPr>
          <w:t>m</w:t>
        </w:r>
      </w:ins>
      <w:del w:id="19" w:author="Paulo" w:date="2013-02-13T13:36:00Z">
        <w:r w:rsidRPr="003A219A" w:rsidDel="007A250C">
          <w:rPr>
            <w:rFonts w:ascii="Verdana" w:hAnsi="Verdana"/>
            <w:szCs w:val="24"/>
            <w:lang w:val="en-GB"/>
          </w:rPr>
          <w:delText>c</w:delText>
        </w:r>
      </w:del>
      <w:r w:rsidRPr="003A219A">
        <w:rPr>
          <w:rFonts w:ascii="Verdana" w:hAnsi="Verdana"/>
          <w:szCs w:val="24"/>
          <w:lang w:val="en-GB"/>
        </w:rPr>
        <w:t xml:space="preserve">m in a mixed </w:t>
      </w:r>
      <w:r w:rsidRPr="003A219A">
        <w:rPr>
          <w:rFonts w:ascii="Verdana" w:hAnsi="Verdana"/>
          <w:szCs w:val="24"/>
          <w:lang w:val="en-GB"/>
        </w:rPr>
        <w:lastRenderedPageBreak/>
        <w:t>pine forest (</w:t>
      </w:r>
      <w:proofErr w:type="spellStart"/>
      <w:r w:rsidRPr="003A219A">
        <w:rPr>
          <w:rFonts w:ascii="Verdana" w:hAnsi="Verdana"/>
          <w:szCs w:val="24"/>
          <w:lang w:val="en-GB"/>
        </w:rPr>
        <w:t>Goforth</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2005), and 17 mm in a mixed fir and larch forest (Woods and Balfour, 2008). However little information is available about fire severity effects on ash thickness and its temporal evolution</w:t>
      </w:r>
      <w:r w:rsidR="00D373B5" w:rsidRPr="003A219A">
        <w:rPr>
          <w:rFonts w:ascii="Verdana" w:hAnsi="Verdana"/>
          <w:szCs w:val="24"/>
          <w:lang w:val="en-GB"/>
        </w:rPr>
        <w:t>, and no studies were done on this topic on boreal grassland ecosystems.</w:t>
      </w:r>
      <w:r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t xml:space="preserve">Overall, the </w:t>
      </w:r>
      <w:r w:rsidR="006F797D" w:rsidRPr="003A219A">
        <w:rPr>
          <w:rFonts w:ascii="Verdana" w:hAnsi="Verdana"/>
          <w:szCs w:val="24"/>
          <w:lang w:val="en-GB"/>
        </w:rPr>
        <w:t>studied fire had low severity</w:t>
      </w:r>
      <w:r w:rsidR="00D977F9" w:rsidRPr="003A219A">
        <w:rPr>
          <w:rFonts w:ascii="Verdana" w:hAnsi="Verdana"/>
          <w:szCs w:val="24"/>
          <w:lang w:val="en-GB"/>
        </w:rPr>
        <w:t>, n</w:t>
      </w:r>
      <w:r w:rsidR="006F797D" w:rsidRPr="003A219A">
        <w:rPr>
          <w:rFonts w:ascii="Verdana" w:hAnsi="Verdana"/>
          <w:szCs w:val="24"/>
          <w:lang w:val="en-GB"/>
        </w:rPr>
        <w:t>evertheless,</w:t>
      </w:r>
      <w:r w:rsidRPr="003A219A">
        <w:rPr>
          <w:rFonts w:ascii="Verdana" w:hAnsi="Verdana"/>
          <w:szCs w:val="24"/>
          <w:lang w:val="en-GB"/>
        </w:rPr>
        <w:t xml:space="preserve"> in</w:t>
      </w:r>
      <w:r w:rsidR="006F797D" w:rsidRPr="003A219A">
        <w:rPr>
          <w:rFonts w:ascii="Verdana" w:hAnsi="Verdana"/>
          <w:szCs w:val="24"/>
          <w:lang w:val="en-GB"/>
        </w:rPr>
        <w:t>duced a significant reduction on</w:t>
      </w:r>
      <w:r w:rsidRPr="003A219A">
        <w:rPr>
          <w:rFonts w:ascii="Verdana" w:hAnsi="Verdana"/>
          <w:szCs w:val="24"/>
          <w:lang w:val="en-GB"/>
        </w:rPr>
        <w:t xml:space="preserve"> ground cover. Ash colour is a key variable to understand fire severity (Smith and </w:t>
      </w:r>
      <w:proofErr w:type="spellStart"/>
      <w:r w:rsidRPr="003A219A">
        <w:rPr>
          <w:rFonts w:ascii="Verdana" w:hAnsi="Verdana"/>
          <w:szCs w:val="24"/>
          <w:lang w:val="en-GB"/>
        </w:rPr>
        <w:t>Hudak</w:t>
      </w:r>
      <w:proofErr w:type="spellEnd"/>
      <w:r w:rsidRPr="003A219A">
        <w:rPr>
          <w:rFonts w:ascii="Verdana" w:hAnsi="Verdana"/>
          <w:szCs w:val="24"/>
          <w:lang w:val="en-GB"/>
        </w:rPr>
        <w:t xml:space="preserve">, 2005; </w:t>
      </w:r>
      <w:proofErr w:type="spellStart"/>
      <w:r w:rsidRPr="003A219A">
        <w:rPr>
          <w:rFonts w:ascii="Verdana" w:hAnsi="Verdana"/>
          <w:szCs w:val="24"/>
          <w:lang w:val="en-GB"/>
        </w:rPr>
        <w:t>Goforth</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2005; </w:t>
      </w:r>
      <w:proofErr w:type="spellStart"/>
      <w:r w:rsidRPr="003A219A">
        <w:rPr>
          <w:rFonts w:ascii="Verdana" w:hAnsi="Verdana"/>
          <w:szCs w:val="24"/>
          <w:lang w:val="en-GB"/>
        </w:rPr>
        <w:t>Úbeda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2009) and is a clear </w:t>
      </w:r>
      <w:r w:rsidR="00367736" w:rsidRPr="003A219A">
        <w:rPr>
          <w:rFonts w:ascii="Verdana" w:hAnsi="Verdana"/>
          <w:szCs w:val="24"/>
          <w:lang w:val="en-GB"/>
        </w:rPr>
        <w:t xml:space="preserve">tracer </w:t>
      </w:r>
      <w:r w:rsidRPr="003A219A">
        <w:rPr>
          <w:rFonts w:ascii="Verdana" w:hAnsi="Verdana"/>
          <w:szCs w:val="24"/>
          <w:lang w:val="en-GB"/>
        </w:rPr>
        <w:t>of ash thickness as we observed here</w:t>
      </w:r>
      <w:r w:rsidR="00367736" w:rsidRPr="003A219A">
        <w:rPr>
          <w:rFonts w:ascii="Verdana" w:hAnsi="Verdana"/>
          <w:szCs w:val="24"/>
          <w:lang w:val="en-GB"/>
        </w:rPr>
        <w:t>, which confirm previous research developed on Mediterranean-type ecosystems</w:t>
      </w:r>
      <w:r w:rsidRPr="003A219A">
        <w:rPr>
          <w:rFonts w:ascii="Verdana" w:hAnsi="Verdana"/>
          <w:szCs w:val="24"/>
          <w:lang w:val="en-GB"/>
        </w:rPr>
        <w:t xml:space="preserve"> (Pereira </w:t>
      </w:r>
      <w:r w:rsidR="00C274ED" w:rsidRPr="003A219A">
        <w:rPr>
          <w:rFonts w:ascii="Verdana" w:hAnsi="Verdana"/>
          <w:szCs w:val="24"/>
          <w:lang w:val="en-GB"/>
        </w:rPr>
        <w:t>et al.</w:t>
      </w:r>
      <w:r w:rsidRPr="003A219A">
        <w:rPr>
          <w:rFonts w:ascii="Verdana" w:hAnsi="Verdana"/>
          <w:szCs w:val="24"/>
          <w:lang w:val="en-GB"/>
        </w:rPr>
        <w:t xml:space="preserve"> 2011). In all studied plots</w:t>
      </w:r>
      <w:r w:rsidR="00367736" w:rsidRPr="003A219A">
        <w:rPr>
          <w:rFonts w:ascii="Verdana" w:hAnsi="Verdana"/>
          <w:szCs w:val="24"/>
          <w:lang w:val="en-GB"/>
        </w:rPr>
        <w:t>,</w:t>
      </w:r>
      <w:r w:rsidRPr="003A219A">
        <w:rPr>
          <w:rFonts w:ascii="Verdana" w:hAnsi="Verdana"/>
          <w:szCs w:val="24"/>
          <w:lang w:val="en-GB"/>
        </w:rPr>
        <w:t xml:space="preserve"> black ash was thicker than the light grey or white ash </w:t>
      </w:r>
      <w:r w:rsidR="00F2068C" w:rsidRPr="003A219A">
        <w:rPr>
          <w:rFonts w:ascii="Verdana" w:hAnsi="Verdana"/>
          <w:szCs w:val="24"/>
          <w:lang w:val="en-GB"/>
        </w:rPr>
        <w:t xml:space="preserve">due to </w:t>
      </w:r>
      <w:r w:rsidRPr="003A219A">
        <w:rPr>
          <w:rFonts w:ascii="Verdana" w:hAnsi="Verdana"/>
          <w:szCs w:val="24"/>
          <w:lang w:val="en-GB"/>
        </w:rPr>
        <w:t>the lower degree of combustion leaves a greater amount of organic material remaining in the black ash. In planned and unplanned fires, fire severity is very heterogeneous across the landscape and depends on the fuel type, structure, arrangement on the soil surface, moisture, burned area topography and meteorological conditions</w:t>
      </w:r>
      <w:r w:rsidR="00D574C1" w:rsidRPr="003A219A">
        <w:rPr>
          <w:rFonts w:ascii="Verdana" w:hAnsi="Verdana"/>
          <w:szCs w:val="24"/>
          <w:lang w:val="en-GB"/>
        </w:rPr>
        <w:t xml:space="preserve"> </w:t>
      </w:r>
      <w:r w:rsidRPr="003A219A">
        <w:rPr>
          <w:rFonts w:ascii="Verdana" w:hAnsi="Verdana"/>
          <w:szCs w:val="24"/>
          <w:lang w:val="en-GB"/>
        </w:rPr>
        <w:t xml:space="preserve">(Knapp and </w:t>
      </w:r>
      <w:proofErr w:type="spellStart"/>
      <w:r w:rsidRPr="003A219A">
        <w:rPr>
          <w:rFonts w:ascii="Verdana" w:hAnsi="Verdana"/>
          <w:szCs w:val="24"/>
          <w:lang w:val="en-GB"/>
        </w:rPr>
        <w:t>Keeley</w:t>
      </w:r>
      <w:proofErr w:type="spellEnd"/>
      <w:r w:rsidRPr="003A219A">
        <w:rPr>
          <w:rFonts w:ascii="Verdana" w:hAnsi="Verdana"/>
          <w:szCs w:val="24"/>
          <w:lang w:val="en-GB"/>
        </w:rPr>
        <w:t xml:space="preserve">, 2006; </w:t>
      </w:r>
      <w:proofErr w:type="spellStart"/>
      <w:r w:rsidRPr="003A219A">
        <w:rPr>
          <w:rFonts w:ascii="Verdana" w:hAnsi="Verdana"/>
          <w:szCs w:val="24"/>
          <w:lang w:val="en-GB"/>
        </w:rPr>
        <w:t>Keeley</w:t>
      </w:r>
      <w:proofErr w:type="spellEnd"/>
      <w:r w:rsidRPr="003A219A">
        <w:rPr>
          <w:rFonts w:ascii="Verdana" w:hAnsi="Verdana"/>
          <w:szCs w:val="24"/>
          <w:lang w:val="en-GB"/>
        </w:rPr>
        <w:t>, 2009</w:t>
      </w:r>
      <w:r w:rsidR="0002358A" w:rsidRPr="003A219A">
        <w:rPr>
          <w:rFonts w:ascii="Verdana" w:hAnsi="Verdana"/>
          <w:szCs w:val="24"/>
          <w:lang w:val="en-GB"/>
        </w:rPr>
        <w:t>). F</w:t>
      </w:r>
      <w:r w:rsidRPr="003A219A">
        <w:rPr>
          <w:rFonts w:ascii="Verdana" w:hAnsi="Verdana"/>
          <w:szCs w:val="24"/>
          <w:lang w:val="en-GB"/>
        </w:rPr>
        <w:t>ire severity was higher in the sloped area</w:t>
      </w:r>
      <w:r w:rsidR="00F2068C" w:rsidRPr="003A219A">
        <w:rPr>
          <w:rFonts w:ascii="Verdana" w:hAnsi="Verdana"/>
          <w:szCs w:val="24"/>
          <w:lang w:val="en-GB"/>
        </w:rPr>
        <w:t>s</w:t>
      </w:r>
      <w:r w:rsidRPr="003A219A">
        <w:rPr>
          <w:rFonts w:ascii="Verdana" w:hAnsi="Verdana"/>
          <w:szCs w:val="24"/>
          <w:lang w:val="en-GB"/>
        </w:rPr>
        <w:t xml:space="preserve"> than in the flat areas, indicated by the presence of</w:t>
      </w:r>
      <w:r w:rsidR="00D574C1" w:rsidRPr="003A219A">
        <w:rPr>
          <w:rFonts w:ascii="Verdana" w:hAnsi="Verdana"/>
          <w:szCs w:val="24"/>
          <w:lang w:val="en-GB"/>
        </w:rPr>
        <w:t xml:space="preserve"> </w:t>
      </w:r>
      <w:r w:rsidRPr="003A219A">
        <w:rPr>
          <w:rFonts w:ascii="Verdana" w:hAnsi="Verdana"/>
          <w:szCs w:val="24"/>
          <w:lang w:val="en-GB"/>
        </w:rPr>
        <w:t>white ash. Fires tend to burn upslope</w:t>
      </w:r>
      <w:r w:rsidR="00F2068C" w:rsidRPr="003A219A">
        <w:rPr>
          <w:rFonts w:ascii="Verdana" w:hAnsi="Verdana"/>
          <w:szCs w:val="24"/>
          <w:lang w:val="en-GB"/>
        </w:rPr>
        <w:t>,</w:t>
      </w:r>
      <w:r w:rsidRPr="003A219A">
        <w:rPr>
          <w:rFonts w:ascii="Verdana" w:hAnsi="Verdana"/>
          <w:szCs w:val="24"/>
          <w:lang w:val="en-GB"/>
        </w:rPr>
        <w:t xml:space="preserve"> and steeper slopes will burn with a higher intensity because the heat released by the fire will pre-heat the fuel prior to combustion. In addition</w:t>
      </w:r>
      <w:r w:rsidR="00F2068C" w:rsidRPr="003A219A">
        <w:rPr>
          <w:rFonts w:ascii="Verdana" w:hAnsi="Verdana"/>
          <w:szCs w:val="24"/>
          <w:lang w:val="en-GB"/>
        </w:rPr>
        <w:t>,</w:t>
      </w:r>
      <w:r w:rsidRPr="003A219A">
        <w:rPr>
          <w:rFonts w:ascii="Verdana" w:hAnsi="Verdana"/>
          <w:szCs w:val="24"/>
          <w:lang w:val="en-GB"/>
        </w:rPr>
        <w:t xml:space="preserve"> fire is very likely to be more severe on sloping areas </w:t>
      </w:r>
      <w:r w:rsidR="00F2068C" w:rsidRPr="003A219A">
        <w:rPr>
          <w:rFonts w:ascii="Verdana" w:hAnsi="Verdana"/>
          <w:szCs w:val="24"/>
          <w:lang w:val="en-GB"/>
        </w:rPr>
        <w:t xml:space="preserve">which </w:t>
      </w:r>
      <w:r w:rsidRPr="003A219A">
        <w:rPr>
          <w:rFonts w:ascii="Verdana" w:hAnsi="Verdana"/>
          <w:szCs w:val="24"/>
          <w:lang w:val="en-GB"/>
        </w:rPr>
        <w:t>are drier than flat areas, where moisture is higher</w:t>
      </w:r>
      <w:r w:rsidR="001456DD" w:rsidRPr="003A219A">
        <w:rPr>
          <w:rFonts w:ascii="Verdana" w:hAnsi="Verdana"/>
          <w:szCs w:val="24"/>
          <w:lang w:val="en-GB"/>
        </w:rPr>
        <w:t xml:space="preserve"> (</w:t>
      </w:r>
      <w:proofErr w:type="spellStart"/>
      <w:r w:rsidR="001456DD" w:rsidRPr="003A219A">
        <w:rPr>
          <w:rFonts w:ascii="Verdana" w:hAnsi="Verdana"/>
          <w:szCs w:val="24"/>
          <w:lang w:val="en-GB"/>
        </w:rPr>
        <w:t>Maingi</w:t>
      </w:r>
      <w:proofErr w:type="spellEnd"/>
      <w:r w:rsidR="001456DD" w:rsidRPr="003A219A">
        <w:rPr>
          <w:rFonts w:ascii="Verdana" w:hAnsi="Verdana"/>
          <w:szCs w:val="24"/>
          <w:lang w:val="en-GB"/>
        </w:rPr>
        <w:t xml:space="preserve"> and Henry, 2007)</w:t>
      </w:r>
      <w:r w:rsidRPr="003A219A">
        <w:rPr>
          <w:rFonts w:ascii="Verdana" w:hAnsi="Verdana"/>
          <w:szCs w:val="24"/>
          <w:lang w:val="en-GB"/>
        </w:rPr>
        <w:t xml:space="preserve">. The slope where we measured ash thickness was </w:t>
      </w:r>
      <w:r w:rsidR="009C0B38" w:rsidRPr="003A219A">
        <w:rPr>
          <w:rFonts w:ascii="Verdana" w:hAnsi="Verdana"/>
          <w:szCs w:val="24"/>
          <w:lang w:val="en-GB"/>
        </w:rPr>
        <w:t>south facing</w:t>
      </w:r>
      <w:r w:rsidRPr="003A219A">
        <w:rPr>
          <w:rFonts w:ascii="Verdana" w:hAnsi="Verdana"/>
          <w:szCs w:val="24"/>
          <w:lang w:val="en-GB"/>
        </w:rPr>
        <w:t xml:space="preserve">, thus more exposed to </w:t>
      </w:r>
      <w:proofErr w:type="spellStart"/>
      <w:r w:rsidRPr="003A219A">
        <w:rPr>
          <w:rFonts w:ascii="Verdana" w:hAnsi="Verdana"/>
          <w:szCs w:val="24"/>
          <w:lang w:val="en-GB"/>
        </w:rPr>
        <w:t>insolation</w:t>
      </w:r>
      <w:proofErr w:type="spellEnd"/>
      <w:r w:rsidRPr="003A219A">
        <w:rPr>
          <w:rFonts w:ascii="Verdana" w:hAnsi="Verdana"/>
          <w:szCs w:val="24"/>
          <w:lang w:val="en-GB"/>
        </w:rPr>
        <w:t xml:space="preserve"> and radiation. </w:t>
      </w:r>
      <w:r w:rsidR="00F2068C" w:rsidRPr="003A219A">
        <w:rPr>
          <w:rFonts w:ascii="Verdana" w:hAnsi="Verdana"/>
          <w:szCs w:val="24"/>
          <w:lang w:val="en-GB"/>
        </w:rPr>
        <w:t>T</w:t>
      </w:r>
      <w:r w:rsidRPr="003A219A">
        <w:rPr>
          <w:rFonts w:ascii="Verdana" w:hAnsi="Verdana"/>
          <w:szCs w:val="24"/>
          <w:lang w:val="en-GB"/>
        </w:rPr>
        <w:t xml:space="preserve">he vegetation and litter thickness were </w:t>
      </w:r>
      <w:r w:rsidR="00F2068C" w:rsidRPr="003A219A">
        <w:rPr>
          <w:rFonts w:ascii="Verdana" w:hAnsi="Verdana"/>
          <w:szCs w:val="24"/>
          <w:lang w:val="en-GB"/>
        </w:rPr>
        <w:t xml:space="preserve">also </w:t>
      </w:r>
      <w:r w:rsidRPr="003A219A">
        <w:rPr>
          <w:rFonts w:ascii="Verdana" w:hAnsi="Verdana"/>
          <w:szCs w:val="24"/>
          <w:lang w:val="en-GB"/>
        </w:rPr>
        <w:t>less in comparison with flat portions in the burned area, based on measuremen</w:t>
      </w:r>
      <w:r w:rsidR="00BA361F" w:rsidRPr="003A219A">
        <w:rPr>
          <w:rFonts w:ascii="Verdana" w:hAnsi="Verdana"/>
          <w:szCs w:val="24"/>
          <w:lang w:val="en-GB"/>
        </w:rPr>
        <w:t>ts from the control area</w:t>
      </w:r>
      <w:r w:rsidR="00D7580C" w:rsidRPr="003A219A">
        <w:rPr>
          <w:rFonts w:ascii="Verdana" w:hAnsi="Verdana"/>
          <w:szCs w:val="24"/>
          <w:lang w:val="en-GB"/>
        </w:rPr>
        <w:t>, thus the vulnerability to fire was high</w:t>
      </w:r>
      <w:r w:rsidR="00BA361F" w:rsidRPr="003A219A">
        <w:rPr>
          <w:rFonts w:ascii="Verdana" w:hAnsi="Verdana"/>
          <w:szCs w:val="24"/>
          <w:lang w:val="en-GB"/>
        </w:rPr>
        <w:t xml:space="preserve"> (Fig. 6</w:t>
      </w:r>
      <w:r w:rsidRPr="003A219A">
        <w:rPr>
          <w:rFonts w:ascii="Verdana" w:hAnsi="Verdana"/>
          <w:szCs w:val="24"/>
          <w:lang w:val="en-GB"/>
        </w:rPr>
        <w:t>).</w:t>
      </w:r>
      <w:r w:rsidR="00D574C1"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t>Sixteen days after the fire we observed a reduction of ash</w:t>
      </w:r>
      <w:r w:rsidR="001E0D8F" w:rsidRPr="003A219A">
        <w:rPr>
          <w:rFonts w:ascii="Verdana" w:hAnsi="Verdana"/>
          <w:szCs w:val="24"/>
          <w:lang w:val="en-GB"/>
        </w:rPr>
        <w:t xml:space="preserve"> thickness in all studied areas. I</w:t>
      </w:r>
      <w:r w:rsidRPr="003A219A">
        <w:rPr>
          <w:rFonts w:ascii="Verdana" w:hAnsi="Verdana"/>
          <w:szCs w:val="24"/>
          <w:lang w:val="en-GB"/>
        </w:rPr>
        <w:t xml:space="preserve">n some points there was reduced ash cover, and in others ash was thicker than in the previous measurement. The ash cover reduction was observed especially where we identified light grey and white </w:t>
      </w:r>
      <w:r w:rsidRPr="003A219A">
        <w:rPr>
          <w:rFonts w:ascii="Verdana" w:hAnsi="Verdana"/>
          <w:szCs w:val="24"/>
          <w:lang w:val="en-GB"/>
        </w:rPr>
        <w:lastRenderedPageBreak/>
        <w:t xml:space="preserve">ash. Between 4 and 16 days after the fire no major rainfall occurred, thus it is very likely that ash compaction and </w:t>
      </w:r>
      <w:r w:rsidR="009C0B38" w:rsidRPr="003A219A">
        <w:rPr>
          <w:rFonts w:ascii="Verdana" w:hAnsi="Verdana"/>
          <w:szCs w:val="24"/>
          <w:lang w:val="en-GB"/>
        </w:rPr>
        <w:t xml:space="preserve">wind </w:t>
      </w:r>
      <w:r w:rsidRPr="003A219A">
        <w:rPr>
          <w:rFonts w:ascii="Verdana" w:hAnsi="Verdana"/>
          <w:szCs w:val="24"/>
          <w:lang w:val="en-GB"/>
        </w:rPr>
        <w:t xml:space="preserve">erosion induced the transport and (re)distribution of ash across the landscape and contributed to </w:t>
      </w:r>
      <w:r w:rsidR="00BA361F" w:rsidRPr="003A219A">
        <w:rPr>
          <w:rFonts w:ascii="Verdana" w:hAnsi="Verdana"/>
          <w:szCs w:val="24"/>
          <w:lang w:val="en-GB"/>
        </w:rPr>
        <w:t>ash thickness reduction (Fig. 1</w:t>
      </w:r>
      <w:r w:rsidRPr="003A219A">
        <w:rPr>
          <w:rFonts w:ascii="Verdana" w:hAnsi="Verdana"/>
          <w:szCs w:val="24"/>
          <w:lang w:val="en-GB"/>
        </w:rPr>
        <w:t xml:space="preserve">). However, this question needs further detailed studies, since it was not possible </w:t>
      </w:r>
      <w:r w:rsidR="00F2068C" w:rsidRPr="003A219A">
        <w:rPr>
          <w:rFonts w:ascii="Verdana" w:hAnsi="Verdana"/>
          <w:szCs w:val="24"/>
          <w:lang w:val="en-GB"/>
        </w:rPr>
        <w:t xml:space="preserve">to </w:t>
      </w:r>
      <w:r w:rsidRPr="003A219A">
        <w:rPr>
          <w:rFonts w:ascii="Verdana" w:hAnsi="Verdana"/>
          <w:szCs w:val="24"/>
          <w:lang w:val="en-GB"/>
        </w:rPr>
        <w:t xml:space="preserve">collect wind data in the studied area. </w:t>
      </w:r>
      <w:r w:rsidR="00F2068C" w:rsidRPr="003A219A">
        <w:rPr>
          <w:rFonts w:ascii="Verdana" w:hAnsi="Verdana"/>
          <w:szCs w:val="24"/>
          <w:lang w:val="en-GB"/>
        </w:rPr>
        <w:t xml:space="preserve">Hence it </w:t>
      </w:r>
      <w:r w:rsidR="009C0B38" w:rsidRPr="003A219A">
        <w:rPr>
          <w:rFonts w:ascii="Verdana" w:hAnsi="Verdana"/>
          <w:szCs w:val="24"/>
          <w:lang w:val="en-GB"/>
        </w:rPr>
        <w:t xml:space="preserve">is probably another factor that </w:t>
      </w:r>
      <w:r w:rsidR="00F2068C" w:rsidRPr="003A219A">
        <w:rPr>
          <w:rFonts w:ascii="Verdana" w:hAnsi="Verdana"/>
          <w:szCs w:val="24"/>
          <w:lang w:val="en-GB"/>
        </w:rPr>
        <w:t>contributes</w:t>
      </w:r>
      <w:r w:rsidR="009C0B38" w:rsidRPr="003A219A">
        <w:rPr>
          <w:rFonts w:ascii="Verdana" w:hAnsi="Verdana"/>
          <w:szCs w:val="24"/>
          <w:lang w:val="en-GB"/>
        </w:rPr>
        <w:t xml:space="preserve"> to the changes in the ash morphology and depth</w:t>
      </w:r>
      <w:r w:rsidR="00F2068C" w:rsidRPr="003A219A">
        <w:rPr>
          <w:rFonts w:ascii="Verdana" w:hAnsi="Verdana"/>
          <w:szCs w:val="24"/>
          <w:lang w:val="en-GB"/>
        </w:rPr>
        <w:t>.</w:t>
      </w:r>
      <w:r w:rsidR="009C0B38" w:rsidRPr="003A219A">
        <w:rPr>
          <w:rFonts w:ascii="Verdana" w:hAnsi="Verdana"/>
          <w:szCs w:val="24"/>
          <w:lang w:val="en-GB"/>
        </w:rPr>
        <w:t xml:space="preserve"> </w:t>
      </w:r>
    </w:p>
    <w:p w:rsidR="00DB747F" w:rsidRPr="003A219A" w:rsidRDefault="00124246" w:rsidP="00124246">
      <w:pPr>
        <w:rPr>
          <w:rFonts w:ascii="Verdana" w:hAnsi="Verdana"/>
          <w:szCs w:val="24"/>
          <w:lang w:val="en-GB"/>
        </w:rPr>
      </w:pPr>
      <w:r w:rsidRPr="003A219A">
        <w:rPr>
          <w:rFonts w:ascii="Verdana" w:hAnsi="Verdana"/>
          <w:szCs w:val="24"/>
          <w:lang w:val="en-GB"/>
        </w:rPr>
        <w:t xml:space="preserve">The major reduction in mean ash thickness that occurred between 16 and 34 days post-fire was caused by erosion and compaction of the ash layer by rainfall. Other </w:t>
      </w:r>
      <w:r w:rsidR="006C6D13" w:rsidRPr="003A219A">
        <w:rPr>
          <w:rFonts w:ascii="Verdana" w:hAnsi="Verdana"/>
          <w:szCs w:val="24"/>
          <w:lang w:val="en-GB"/>
        </w:rPr>
        <w:t xml:space="preserve">authors </w:t>
      </w:r>
      <w:r w:rsidRPr="003A219A">
        <w:rPr>
          <w:rFonts w:ascii="Verdana" w:hAnsi="Verdana"/>
          <w:szCs w:val="24"/>
          <w:lang w:val="en-GB"/>
        </w:rPr>
        <w:t>have already pointed out that rainfall has an important role in controlling the decrease in ash thickness after a fire (</w:t>
      </w:r>
      <w:proofErr w:type="spellStart"/>
      <w:r w:rsidR="009C0B38" w:rsidRPr="003A219A">
        <w:rPr>
          <w:rFonts w:ascii="Verdana" w:hAnsi="Verdana"/>
          <w:szCs w:val="24"/>
          <w:lang w:val="en-GB"/>
        </w:rPr>
        <w:t>Cerdà</w:t>
      </w:r>
      <w:proofErr w:type="spellEnd"/>
      <w:r w:rsidR="009C0B38" w:rsidRPr="003A219A">
        <w:rPr>
          <w:rFonts w:ascii="Verdana" w:hAnsi="Verdana"/>
          <w:szCs w:val="24"/>
          <w:lang w:val="en-GB"/>
        </w:rPr>
        <w:t xml:space="preserve">, 1998a; 1998b; </w:t>
      </w:r>
      <w:r w:rsidRPr="003A219A">
        <w:rPr>
          <w:rFonts w:ascii="Verdana" w:hAnsi="Verdana"/>
          <w:szCs w:val="24"/>
          <w:lang w:val="en-GB"/>
        </w:rPr>
        <w:t xml:space="preserve">Pereira </w:t>
      </w:r>
      <w:r w:rsidR="00C274ED" w:rsidRPr="003A219A">
        <w:rPr>
          <w:rFonts w:ascii="Verdana" w:hAnsi="Verdana"/>
          <w:szCs w:val="24"/>
          <w:lang w:val="en-GB"/>
        </w:rPr>
        <w:t>et al.</w:t>
      </w:r>
      <w:r w:rsidRPr="003A219A">
        <w:rPr>
          <w:rFonts w:ascii="Verdana" w:hAnsi="Verdana"/>
          <w:szCs w:val="24"/>
          <w:lang w:val="en-GB"/>
        </w:rPr>
        <w:t xml:space="preserve"> 2010a). It is very likely that</w:t>
      </w:r>
      <w:r w:rsidR="00D574C1" w:rsidRPr="003A219A">
        <w:rPr>
          <w:rFonts w:ascii="Verdana" w:hAnsi="Verdana"/>
          <w:szCs w:val="24"/>
          <w:lang w:val="en-GB"/>
        </w:rPr>
        <w:t xml:space="preserve"> </w:t>
      </w:r>
      <w:r w:rsidRPr="003A219A">
        <w:rPr>
          <w:rFonts w:ascii="Verdana" w:hAnsi="Verdana"/>
          <w:szCs w:val="24"/>
          <w:lang w:val="en-GB"/>
        </w:rPr>
        <w:t xml:space="preserve">rain splash </w:t>
      </w:r>
      <w:proofErr w:type="gramStart"/>
      <w:r w:rsidRPr="003A219A">
        <w:rPr>
          <w:rFonts w:ascii="Verdana" w:hAnsi="Verdana"/>
          <w:szCs w:val="24"/>
          <w:lang w:val="en-GB"/>
        </w:rPr>
        <w:t>compacted</w:t>
      </w:r>
      <w:proofErr w:type="gramEnd"/>
      <w:r w:rsidRPr="003A219A">
        <w:rPr>
          <w:rFonts w:ascii="Verdana" w:hAnsi="Verdana"/>
          <w:szCs w:val="24"/>
          <w:lang w:val="en-GB"/>
        </w:rPr>
        <w:t xml:space="preserve"> the ash (</w:t>
      </w:r>
      <w:proofErr w:type="spellStart"/>
      <w:r w:rsidRPr="003A219A">
        <w:rPr>
          <w:rFonts w:ascii="Verdana" w:hAnsi="Verdana"/>
          <w:szCs w:val="24"/>
          <w:lang w:val="en-GB"/>
        </w:rPr>
        <w:t>Onda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003F2FB0" w:rsidRPr="003A219A">
        <w:rPr>
          <w:rFonts w:ascii="Verdana" w:hAnsi="Verdana"/>
          <w:szCs w:val="24"/>
          <w:lang w:val="en-GB"/>
        </w:rPr>
        <w:t xml:space="preserve"> 2008) and wind promoted</w:t>
      </w:r>
      <w:r w:rsidRPr="003A219A">
        <w:rPr>
          <w:rFonts w:ascii="Verdana" w:hAnsi="Verdana"/>
          <w:szCs w:val="24"/>
          <w:lang w:val="en-GB"/>
        </w:rPr>
        <w:t xml:space="preserve"> transport, (re)distribution and incorporation into the soil profile (enhanced by the absence of trees that could intercept rain drops) that was particularly effective in locations where </w:t>
      </w:r>
      <w:r w:rsidR="001242B2" w:rsidRPr="003A219A">
        <w:rPr>
          <w:rFonts w:ascii="Verdana" w:hAnsi="Verdana"/>
          <w:szCs w:val="24"/>
          <w:lang w:val="en-GB"/>
        </w:rPr>
        <w:t>fire severity was higher. High</w:t>
      </w:r>
      <w:r w:rsidRPr="003A219A">
        <w:rPr>
          <w:rFonts w:ascii="Verdana" w:hAnsi="Verdana"/>
          <w:szCs w:val="24"/>
          <w:lang w:val="en-GB"/>
        </w:rPr>
        <w:t xml:space="preserve"> severity fires reduce surface fuels to small particulates that are easy to transport and incorporate into the soil profile. Thus, it is very likely that ash produced at higher temperatures induced</w:t>
      </w:r>
      <w:r w:rsidRPr="003A219A" w:rsidDel="00B42B49">
        <w:rPr>
          <w:rFonts w:ascii="Verdana" w:hAnsi="Verdana"/>
          <w:szCs w:val="24"/>
          <w:lang w:val="en-GB"/>
        </w:rPr>
        <w:t xml:space="preserve"> </w:t>
      </w:r>
      <w:r w:rsidRPr="003A219A">
        <w:rPr>
          <w:rFonts w:ascii="Verdana" w:hAnsi="Verdana"/>
          <w:szCs w:val="24"/>
          <w:lang w:val="en-GB"/>
        </w:rPr>
        <w:t xml:space="preserve">the first effects on soil properties, since smaller particles are more easily incorporated into the underlying soil. Other mechanisms of ash reduction, (re)distribution and incorporation into the soil profile can be through </w:t>
      </w:r>
      <w:proofErr w:type="spellStart"/>
      <w:r w:rsidRPr="003A219A">
        <w:rPr>
          <w:rFonts w:ascii="Verdana" w:hAnsi="Verdana"/>
          <w:szCs w:val="24"/>
          <w:lang w:val="en-GB"/>
        </w:rPr>
        <w:t>bioturbation</w:t>
      </w:r>
      <w:proofErr w:type="spellEnd"/>
      <w:r w:rsidR="00427B81">
        <w:rPr>
          <w:rFonts w:ascii="Verdana" w:hAnsi="Verdana"/>
          <w:szCs w:val="24"/>
          <w:lang w:val="en-GB"/>
        </w:rPr>
        <w:t xml:space="preserve"> (Fig. 1</w:t>
      </w:r>
      <w:r w:rsidR="00F740A2">
        <w:rPr>
          <w:rFonts w:ascii="Verdana" w:hAnsi="Verdana"/>
          <w:szCs w:val="24"/>
          <w:lang w:val="en-GB"/>
        </w:rPr>
        <w:t>1</w:t>
      </w:r>
      <w:r w:rsidR="00427B81">
        <w:rPr>
          <w:rFonts w:ascii="Verdana" w:hAnsi="Verdana"/>
          <w:szCs w:val="24"/>
          <w:lang w:val="en-GB"/>
        </w:rPr>
        <w:t>)</w:t>
      </w:r>
      <w:r w:rsidRPr="003A219A">
        <w:rPr>
          <w:rFonts w:ascii="Verdana" w:hAnsi="Verdana"/>
          <w:szCs w:val="24"/>
          <w:lang w:val="en-GB"/>
        </w:rPr>
        <w:t>. Soil invertebrates can survive after grassland fire and these fires rarely achieve the needed severity to affect these populations (</w:t>
      </w:r>
      <w:proofErr w:type="spellStart"/>
      <w:r w:rsidRPr="003A219A">
        <w:rPr>
          <w:rFonts w:ascii="Verdana" w:hAnsi="Verdana"/>
          <w:szCs w:val="24"/>
          <w:lang w:val="en-GB"/>
        </w:rPr>
        <w:t>Neary</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1999). </w:t>
      </w:r>
      <w:proofErr w:type="spellStart"/>
      <w:r w:rsidRPr="003A219A">
        <w:rPr>
          <w:rFonts w:ascii="Verdana" w:hAnsi="Verdana"/>
          <w:szCs w:val="24"/>
          <w:lang w:val="en-GB"/>
        </w:rPr>
        <w:t>Wikars</w:t>
      </w:r>
      <w:proofErr w:type="spellEnd"/>
      <w:r w:rsidRPr="003A219A">
        <w:rPr>
          <w:rFonts w:ascii="Verdana" w:hAnsi="Verdana"/>
          <w:szCs w:val="24"/>
          <w:lang w:val="en-GB"/>
        </w:rPr>
        <w:t xml:space="preserve"> and </w:t>
      </w:r>
      <w:proofErr w:type="spellStart"/>
      <w:r w:rsidRPr="003A219A">
        <w:rPr>
          <w:rFonts w:ascii="Verdana" w:hAnsi="Verdana"/>
          <w:szCs w:val="24"/>
          <w:lang w:val="en-GB"/>
        </w:rPr>
        <w:t>Schimmel</w:t>
      </w:r>
      <w:proofErr w:type="spellEnd"/>
      <w:r w:rsidRPr="003A219A">
        <w:rPr>
          <w:rFonts w:ascii="Verdana" w:hAnsi="Verdana"/>
          <w:szCs w:val="24"/>
          <w:lang w:val="en-GB"/>
        </w:rPr>
        <w:t xml:space="preserve"> (2001) observed that fire impacts on invertebrates depend on the amount of organic matter consumed. Invertebrates that live in deeper soil are less affected than those that live in vegetation. The authors observed that after the fire some species of beetles, </w:t>
      </w:r>
      <w:r w:rsidRPr="003A219A">
        <w:rPr>
          <w:rFonts w:ascii="Verdana" w:hAnsi="Verdana"/>
          <w:iCs/>
          <w:szCs w:val="24"/>
        </w:rPr>
        <w:t>Atomaria pulchra</w:t>
      </w:r>
      <w:r w:rsidRPr="003A219A">
        <w:rPr>
          <w:rFonts w:ascii="Verdana" w:hAnsi="Verdana"/>
          <w:szCs w:val="24"/>
        </w:rPr>
        <w:t xml:space="preserve"> (Cryptophagidae), </w:t>
      </w:r>
      <w:r w:rsidRPr="003A219A">
        <w:rPr>
          <w:rFonts w:ascii="Verdana" w:hAnsi="Verdana"/>
          <w:iCs/>
          <w:szCs w:val="24"/>
        </w:rPr>
        <w:t>Corticaria rubripes</w:t>
      </w:r>
      <w:r w:rsidRPr="003A219A">
        <w:rPr>
          <w:rFonts w:ascii="Verdana" w:hAnsi="Verdana"/>
          <w:szCs w:val="24"/>
        </w:rPr>
        <w:t xml:space="preserve"> (Lathridiidae), rapidly colonized the burned plot. Jerome and Andersen (2001) observed that after experimental burnings in Australian tropical </w:t>
      </w:r>
      <w:r w:rsidRPr="003A219A">
        <w:rPr>
          <w:rFonts w:ascii="Verdana" w:hAnsi="Verdana"/>
          <w:szCs w:val="24"/>
        </w:rPr>
        <w:lastRenderedPageBreak/>
        <w:t xml:space="preserve">savanna, beetle abundance and richness were greater in burned plots than in the control. </w:t>
      </w:r>
      <w:proofErr w:type="spellStart"/>
      <w:r w:rsidR="00172446" w:rsidRPr="003A219A">
        <w:rPr>
          <w:rFonts w:ascii="Verdana" w:hAnsi="Verdana"/>
          <w:szCs w:val="24"/>
        </w:rPr>
        <w:t>Ants</w:t>
      </w:r>
      <w:proofErr w:type="spellEnd"/>
      <w:r w:rsidR="00172446" w:rsidRPr="003A219A">
        <w:rPr>
          <w:rFonts w:ascii="Verdana" w:hAnsi="Verdana"/>
          <w:szCs w:val="24"/>
        </w:rPr>
        <w:t xml:space="preserve"> also </w:t>
      </w:r>
      <w:proofErr w:type="spellStart"/>
      <w:r w:rsidR="00172446" w:rsidRPr="003A219A">
        <w:rPr>
          <w:rFonts w:ascii="Verdana" w:hAnsi="Verdana"/>
          <w:szCs w:val="24"/>
        </w:rPr>
        <w:t>contribute</w:t>
      </w:r>
      <w:proofErr w:type="spellEnd"/>
      <w:r w:rsidR="00172446" w:rsidRPr="003A219A">
        <w:rPr>
          <w:rFonts w:ascii="Verdana" w:hAnsi="Verdana"/>
          <w:szCs w:val="24"/>
        </w:rPr>
        <w:t xml:space="preserve"> </w:t>
      </w:r>
      <w:proofErr w:type="spellStart"/>
      <w:r w:rsidR="00172446" w:rsidRPr="003A219A">
        <w:rPr>
          <w:rFonts w:ascii="Verdana" w:hAnsi="Verdana"/>
          <w:szCs w:val="24"/>
        </w:rPr>
        <w:t>with</w:t>
      </w:r>
      <w:proofErr w:type="spellEnd"/>
      <w:r w:rsidR="00172446" w:rsidRPr="003A219A">
        <w:rPr>
          <w:rFonts w:ascii="Verdana" w:hAnsi="Verdana"/>
          <w:szCs w:val="24"/>
        </w:rPr>
        <w:t xml:space="preserve"> </w:t>
      </w:r>
      <w:proofErr w:type="spellStart"/>
      <w:r w:rsidR="00172446" w:rsidRPr="003A219A">
        <w:rPr>
          <w:rFonts w:ascii="Verdana" w:hAnsi="Verdana"/>
          <w:szCs w:val="24"/>
        </w:rPr>
        <w:t>the</w:t>
      </w:r>
      <w:r w:rsidR="006C6D13" w:rsidRPr="003A219A">
        <w:rPr>
          <w:rFonts w:ascii="Verdana" w:hAnsi="Verdana"/>
          <w:szCs w:val="24"/>
        </w:rPr>
        <w:t>ir</w:t>
      </w:r>
      <w:proofErr w:type="spellEnd"/>
      <w:r w:rsidR="006C6D13" w:rsidRPr="003A219A">
        <w:rPr>
          <w:rFonts w:ascii="Verdana" w:hAnsi="Verdana"/>
          <w:szCs w:val="24"/>
        </w:rPr>
        <w:t xml:space="preserve"> </w:t>
      </w:r>
      <w:proofErr w:type="spellStart"/>
      <w:r w:rsidR="006C6D13" w:rsidRPr="003A219A">
        <w:rPr>
          <w:rFonts w:ascii="Verdana" w:hAnsi="Verdana"/>
          <w:szCs w:val="24"/>
        </w:rPr>
        <w:t>nests</w:t>
      </w:r>
      <w:proofErr w:type="spellEnd"/>
      <w:r w:rsidR="006C6D13" w:rsidRPr="003A219A">
        <w:rPr>
          <w:rFonts w:ascii="Verdana" w:hAnsi="Verdana"/>
          <w:szCs w:val="24"/>
        </w:rPr>
        <w:t xml:space="preserve"> </w:t>
      </w:r>
      <w:proofErr w:type="spellStart"/>
      <w:r w:rsidR="00172446" w:rsidRPr="003A219A">
        <w:rPr>
          <w:rFonts w:ascii="Verdana" w:hAnsi="Verdana"/>
          <w:szCs w:val="24"/>
        </w:rPr>
        <w:t>to</w:t>
      </w:r>
      <w:proofErr w:type="spellEnd"/>
      <w:r w:rsidR="00172446" w:rsidRPr="003A219A">
        <w:rPr>
          <w:rFonts w:ascii="Verdana" w:hAnsi="Verdana"/>
          <w:szCs w:val="24"/>
        </w:rPr>
        <w:t xml:space="preserve"> </w:t>
      </w:r>
      <w:proofErr w:type="spellStart"/>
      <w:r w:rsidR="00172446" w:rsidRPr="003A219A">
        <w:rPr>
          <w:rFonts w:ascii="Verdana" w:hAnsi="Verdana"/>
          <w:szCs w:val="24"/>
        </w:rPr>
        <w:t>remove</w:t>
      </w:r>
      <w:proofErr w:type="spellEnd"/>
      <w:r w:rsidR="00172446" w:rsidRPr="003A219A">
        <w:rPr>
          <w:rFonts w:ascii="Verdana" w:hAnsi="Verdana"/>
          <w:szCs w:val="24"/>
        </w:rPr>
        <w:t xml:space="preserve"> or covert </w:t>
      </w:r>
      <w:proofErr w:type="spellStart"/>
      <w:r w:rsidR="006C6D13" w:rsidRPr="003A219A">
        <w:rPr>
          <w:rFonts w:ascii="Verdana" w:hAnsi="Verdana"/>
          <w:szCs w:val="24"/>
        </w:rPr>
        <w:t>t</w:t>
      </w:r>
      <w:r w:rsidR="00172446" w:rsidRPr="003A219A">
        <w:rPr>
          <w:rFonts w:ascii="Verdana" w:hAnsi="Verdana"/>
          <w:szCs w:val="24"/>
        </w:rPr>
        <w:t>he</w:t>
      </w:r>
      <w:proofErr w:type="spellEnd"/>
      <w:r w:rsidR="00172446" w:rsidRPr="003A219A">
        <w:rPr>
          <w:rFonts w:ascii="Verdana" w:hAnsi="Verdana"/>
          <w:szCs w:val="24"/>
        </w:rPr>
        <w:t xml:space="preserve"> ash </w:t>
      </w:r>
      <w:proofErr w:type="spellStart"/>
      <w:r w:rsidR="00172446" w:rsidRPr="003A219A">
        <w:rPr>
          <w:rFonts w:ascii="Verdana" w:hAnsi="Verdana"/>
          <w:szCs w:val="24"/>
        </w:rPr>
        <w:t>from</w:t>
      </w:r>
      <w:proofErr w:type="spellEnd"/>
      <w:r w:rsidR="00172446" w:rsidRPr="003A219A">
        <w:rPr>
          <w:rFonts w:ascii="Verdana" w:hAnsi="Verdana"/>
          <w:szCs w:val="24"/>
        </w:rPr>
        <w:t xml:space="preserve"> </w:t>
      </w:r>
      <w:proofErr w:type="spellStart"/>
      <w:r w:rsidR="00172446" w:rsidRPr="003A219A">
        <w:rPr>
          <w:rFonts w:ascii="Verdana" w:hAnsi="Verdana"/>
          <w:szCs w:val="24"/>
        </w:rPr>
        <w:t>the</w:t>
      </w:r>
      <w:proofErr w:type="spellEnd"/>
      <w:r w:rsidR="00172446" w:rsidRPr="003A219A">
        <w:rPr>
          <w:rFonts w:ascii="Verdana" w:hAnsi="Verdana"/>
          <w:szCs w:val="24"/>
        </w:rPr>
        <w:t xml:space="preserve"> </w:t>
      </w:r>
      <w:proofErr w:type="spellStart"/>
      <w:r w:rsidR="00172446" w:rsidRPr="003A219A">
        <w:rPr>
          <w:rFonts w:ascii="Verdana" w:hAnsi="Verdana"/>
          <w:szCs w:val="24"/>
        </w:rPr>
        <w:t>soil</w:t>
      </w:r>
      <w:proofErr w:type="spellEnd"/>
      <w:r w:rsidR="00172446" w:rsidRPr="003A219A">
        <w:rPr>
          <w:rFonts w:ascii="Verdana" w:hAnsi="Verdana"/>
          <w:szCs w:val="24"/>
        </w:rPr>
        <w:t xml:space="preserve"> </w:t>
      </w:r>
      <w:proofErr w:type="spellStart"/>
      <w:r w:rsidR="00172446" w:rsidRPr="003A219A">
        <w:rPr>
          <w:rFonts w:ascii="Verdana" w:hAnsi="Verdana"/>
          <w:szCs w:val="24"/>
        </w:rPr>
        <w:t>surface</w:t>
      </w:r>
      <w:proofErr w:type="spellEnd"/>
      <w:r w:rsidR="00172446" w:rsidRPr="003A219A">
        <w:rPr>
          <w:rFonts w:ascii="Verdana" w:hAnsi="Verdana"/>
          <w:szCs w:val="24"/>
        </w:rPr>
        <w:t xml:space="preserve"> (</w:t>
      </w:r>
      <w:proofErr w:type="spellStart"/>
      <w:r w:rsidR="00172446" w:rsidRPr="003A219A">
        <w:rPr>
          <w:rFonts w:ascii="Verdana" w:hAnsi="Verdana"/>
          <w:szCs w:val="24"/>
        </w:rPr>
        <w:t>Cerdà</w:t>
      </w:r>
      <w:proofErr w:type="spellEnd"/>
      <w:r w:rsidR="00172446" w:rsidRPr="003A219A">
        <w:rPr>
          <w:rFonts w:ascii="Verdana" w:hAnsi="Verdana"/>
          <w:szCs w:val="24"/>
        </w:rPr>
        <w:t xml:space="preserve"> </w:t>
      </w:r>
      <w:proofErr w:type="spellStart"/>
      <w:r w:rsidR="00172446" w:rsidRPr="003A219A">
        <w:rPr>
          <w:rFonts w:ascii="Verdana" w:hAnsi="Verdana"/>
          <w:szCs w:val="24"/>
        </w:rPr>
        <w:t>a</w:t>
      </w:r>
      <w:r w:rsidR="00151846" w:rsidRPr="003A219A">
        <w:rPr>
          <w:rFonts w:ascii="Verdana" w:hAnsi="Verdana"/>
          <w:szCs w:val="24"/>
        </w:rPr>
        <w:t>nd</w:t>
      </w:r>
      <w:proofErr w:type="spellEnd"/>
      <w:r w:rsidR="00151846" w:rsidRPr="003A219A">
        <w:rPr>
          <w:rFonts w:ascii="Verdana" w:hAnsi="Verdana"/>
          <w:szCs w:val="24"/>
        </w:rPr>
        <w:t xml:space="preserve"> </w:t>
      </w:r>
      <w:proofErr w:type="spellStart"/>
      <w:r w:rsidR="00151846" w:rsidRPr="003A219A">
        <w:rPr>
          <w:rFonts w:ascii="Verdana" w:hAnsi="Verdana"/>
          <w:szCs w:val="24"/>
        </w:rPr>
        <w:t>Doerr</w:t>
      </w:r>
      <w:proofErr w:type="spellEnd"/>
      <w:r w:rsidR="00151846" w:rsidRPr="003A219A">
        <w:rPr>
          <w:rFonts w:ascii="Verdana" w:hAnsi="Verdana"/>
          <w:szCs w:val="24"/>
        </w:rPr>
        <w:t>, 2010</w:t>
      </w:r>
      <w:r w:rsidR="00A754A0" w:rsidRPr="003A219A">
        <w:rPr>
          <w:rFonts w:ascii="Verdana" w:hAnsi="Verdana"/>
          <w:szCs w:val="24"/>
        </w:rPr>
        <w:t>; Pereira et al. 2012</w:t>
      </w:r>
      <w:r w:rsidR="00151846" w:rsidRPr="003A219A">
        <w:rPr>
          <w:rFonts w:ascii="Verdana" w:hAnsi="Verdana"/>
          <w:szCs w:val="24"/>
        </w:rPr>
        <w:t>)</w:t>
      </w:r>
      <w:r w:rsidR="00427B81">
        <w:rPr>
          <w:rFonts w:ascii="Verdana" w:hAnsi="Verdana"/>
          <w:szCs w:val="24"/>
        </w:rPr>
        <w:t xml:space="preserve"> </w:t>
      </w:r>
      <w:proofErr w:type="spellStart"/>
      <w:r w:rsidR="00427B81">
        <w:rPr>
          <w:rFonts w:ascii="Verdana" w:hAnsi="Verdana"/>
          <w:szCs w:val="24"/>
        </w:rPr>
        <w:t>as</w:t>
      </w:r>
      <w:proofErr w:type="spellEnd"/>
      <w:r w:rsidR="00427B81">
        <w:rPr>
          <w:rFonts w:ascii="Verdana" w:hAnsi="Verdana"/>
          <w:szCs w:val="24"/>
        </w:rPr>
        <w:t xml:space="preserve"> </w:t>
      </w:r>
      <w:proofErr w:type="spellStart"/>
      <w:r w:rsidR="00427B81">
        <w:rPr>
          <w:rFonts w:ascii="Verdana" w:hAnsi="Verdana"/>
          <w:szCs w:val="24"/>
        </w:rPr>
        <w:t>we</w:t>
      </w:r>
      <w:proofErr w:type="spellEnd"/>
      <w:r w:rsidR="00427B81">
        <w:rPr>
          <w:rFonts w:ascii="Verdana" w:hAnsi="Verdana"/>
          <w:szCs w:val="24"/>
        </w:rPr>
        <w:t xml:space="preserve"> </w:t>
      </w:r>
      <w:proofErr w:type="spellStart"/>
      <w:r w:rsidR="00427B81">
        <w:rPr>
          <w:rFonts w:ascii="Verdana" w:hAnsi="Verdana"/>
          <w:szCs w:val="24"/>
        </w:rPr>
        <w:t>observed</w:t>
      </w:r>
      <w:proofErr w:type="spellEnd"/>
      <w:r w:rsidR="00427B81">
        <w:rPr>
          <w:rFonts w:ascii="Verdana" w:hAnsi="Verdana"/>
          <w:szCs w:val="24"/>
        </w:rPr>
        <w:t xml:space="preserve"> in </w:t>
      </w:r>
      <w:proofErr w:type="spellStart"/>
      <w:r w:rsidR="00427B81">
        <w:rPr>
          <w:rFonts w:ascii="Verdana" w:hAnsi="Verdana"/>
          <w:szCs w:val="24"/>
        </w:rPr>
        <w:t>this</w:t>
      </w:r>
      <w:proofErr w:type="spellEnd"/>
      <w:r w:rsidR="00427B81">
        <w:rPr>
          <w:rFonts w:ascii="Verdana" w:hAnsi="Verdana"/>
          <w:szCs w:val="24"/>
        </w:rPr>
        <w:t xml:space="preserve"> </w:t>
      </w:r>
      <w:proofErr w:type="spellStart"/>
      <w:r w:rsidR="00427B81">
        <w:rPr>
          <w:rFonts w:ascii="Verdana" w:hAnsi="Verdana"/>
          <w:szCs w:val="24"/>
        </w:rPr>
        <w:t>study</w:t>
      </w:r>
      <w:proofErr w:type="spellEnd"/>
      <w:r w:rsidR="00427B81">
        <w:rPr>
          <w:rFonts w:ascii="Verdana" w:hAnsi="Verdana"/>
          <w:szCs w:val="24"/>
        </w:rPr>
        <w:t xml:space="preserve"> (Fig. 11) </w:t>
      </w:r>
      <w:r w:rsidR="00151846" w:rsidRPr="003A219A">
        <w:rPr>
          <w:rFonts w:ascii="Verdana" w:hAnsi="Verdana"/>
          <w:szCs w:val="24"/>
        </w:rPr>
        <w:t xml:space="preserve">. This is due </w:t>
      </w:r>
      <w:r w:rsidR="006C6D13" w:rsidRPr="003A219A">
        <w:rPr>
          <w:rFonts w:ascii="Verdana" w:hAnsi="Verdana"/>
          <w:szCs w:val="24"/>
        </w:rPr>
        <w:t xml:space="preserve">to </w:t>
      </w:r>
      <w:r w:rsidR="00151846" w:rsidRPr="003A219A">
        <w:rPr>
          <w:rFonts w:ascii="Verdana" w:hAnsi="Verdana"/>
          <w:szCs w:val="24"/>
        </w:rPr>
        <w:t>t</w:t>
      </w:r>
      <w:r w:rsidR="00172446" w:rsidRPr="003A219A">
        <w:rPr>
          <w:rFonts w:ascii="Verdana" w:hAnsi="Verdana"/>
          <w:szCs w:val="24"/>
        </w:rPr>
        <w:t>he intense activity of ants after forest fires</w:t>
      </w:r>
      <w:r w:rsidR="00DB747F" w:rsidRPr="003A219A">
        <w:rPr>
          <w:rFonts w:ascii="Verdana" w:hAnsi="Verdana"/>
          <w:szCs w:val="24"/>
        </w:rPr>
        <w:t>.</w:t>
      </w:r>
      <w:r w:rsidR="00172446" w:rsidRPr="003A219A">
        <w:rPr>
          <w:rFonts w:ascii="Verdana" w:hAnsi="Verdana"/>
          <w:szCs w:val="24"/>
        </w:rPr>
        <w:t xml:space="preserve"> </w:t>
      </w:r>
      <w:r w:rsidRPr="003A219A">
        <w:rPr>
          <w:rFonts w:ascii="Verdana" w:hAnsi="Verdana"/>
          <w:szCs w:val="24"/>
          <w:lang w:val="en-GB"/>
        </w:rPr>
        <w:t>The lack of ash at some sampling points after 34 days after the fire may be</w:t>
      </w:r>
      <w:r w:rsidR="00993897" w:rsidRPr="003A219A">
        <w:rPr>
          <w:rFonts w:ascii="Verdana" w:hAnsi="Verdana"/>
          <w:szCs w:val="24"/>
          <w:lang w:val="en-GB"/>
        </w:rPr>
        <w:t xml:space="preserve"> also</w:t>
      </w:r>
      <w:r w:rsidRPr="003A219A">
        <w:rPr>
          <w:rFonts w:ascii="Verdana" w:hAnsi="Verdana"/>
          <w:szCs w:val="24"/>
          <w:lang w:val="en-GB"/>
        </w:rPr>
        <w:t xml:space="preserve"> evidence of this process. </w:t>
      </w:r>
    </w:p>
    <w:p w:rsidR="008559CE" w:rsidRPr="003A219A" w:rsidRDefault="00124246" w:rsidP="00124246">
      <w:pPr>
        <w:rPr>
          <w:rFonts w:ascii="Verdana" w:hAnsi="Verdana"/>
          <w:szCs w:val="24"/>
        </w:rPr>
      </w:pPr>
      <w:r w:rsidRPr="003A219A">
        <w:rPr>
          <w:rFonts w:ascii="Verdana" w:hAnsi="Verdana"/>
          <w:szCs w:val="24"/>
          <w:lang w:val="en-GB"/>
        </w:rPr>
        <w:t>Ash incorporation into the soil profile also depends on soil properties, mainly texture (</w:t>
      </w:r>
      <w:r w:rsidRPr="003A219A">
        <w:rPr>
          <w:rFonts w:ascii="Verdana" w:hAnsi="Verdana"/>
          <w:szCs w:val="24"/>
        </w:rPr>
        <w:t>Woods and Balfour, 2010)</w:t>
      </w:r>
      <w:r w:rsidRPr="003A219A">
        <w:rPr>
          <w:rFonts w:ascii="Verdana" w:hAnsi="Verdana"/>
          <w:szCs w:val="24"/>
          <w:lang w:val="en-GB"/>
        </w:rPr>
        <w:t>. Since the soil at the study site is primarily composed of sand, ash incorporation into the underlying soil probably happens readily. Between 36 and 45 days after the fire, the reduction of ash thickness might be a result of ash compaction</w:t>
      </w:r>
      <w:r w:rsidR="00B93D75" w:rsidRPr="003A219A">
        <w:rPr>
          <w:rFonts w:ascii="Verdana" w:hAnsi="Verdana"/>
          <w:szCs w:val="24"/>
          <w:lang w:val="en-GB"/>
        </w:rPr>
        <w:t xml:space="preserve"> and soil infiltration, since vegetation recuperation</w:t>
      </w:r>
      <w:r w:rsidR="00013244" w:rsidRPr="003A219A">
        <w:rPr>
          <w:rFonts w:ascii="Verdana" w:hAnsi="Verdana"/>
          <w:szCs w:val="24"/>
          <w:lang w:val="en-GB"/>
        </w:rPr>
        <w:t xml:space="preserve"> (</w:t>
      </w:r>
      <w:r w:rsidR="004C5F5E" w:rsidRPr="003A219A">
        <w:rPr>
          <w:rFonts w:ascii="Verdana" w:hAnsi="Verdana"/>
          <w:szCs w:val="24"/>
          <w:lang w:val="en-GB"/>
        </w:rPr>
        <w:t>probably a result of the timing of the fire during the growing season and to the incorporation of ash nutrients into the soil profile)</w:t>
      </w:r>
      <w:r w:rsidR="00B93D75" w:rsidRPr="003A219A">
        <w:rPr>
          <w:rFonts w:ascii="Verdana" w:hAnsi="Verdana"/>
          <w:szCs w:val="24"/>
          <w:lang w:val="en-GB"/>
        </w:rPr>
        <w:t>, reduced wind impact</w:t>
      </w:r>
      <w:r w:rsidR="00BA361F" w:rsidRPr="003A219A">
        <w:rPr>
          <w:rFonts w:ascii="Verdana" w:hAnsi="Verdana"/>
          <w:szCs w:val="24"/>
          <w:lang w:val="en-GB"/>
        </w:rPr>
        <w:t xml:space="preserve"> (Fig. 10</w:t>
      </w:r>
      <w:r w:rsidRPr="003A219A">
        <w:rPr>
          <w:rFonts w:ascii="Verdana" w:hAnsi="Verdana"/>
          <w:szCs w:val="24"/>
          <w:lang w:val="en-GB"/>
        </w:rPr>
        <w:t>C and D).</w:t>
      </w:r>
      <w:r w:rsidR="00D574C1" w:rsidRPr="003A219A">
        <w:rPr>
          <w:rFonts w:ascii="Verdana" w:hAnsi="Verdana"/>
          <w:szCs w:val="24"/>
          <w:lang w:val="en-GB"/>
        </w:rPr>
        <w:t xml:space="preserve"> </w:t>
      </w:r>
      <w:r w:rsidR="00B93D75" w:rsidRPr="003A219A">
        <w:rPr>
          <w:rFonts w:ascii="Verdana" w:hAnsi="Verdana"/>
          <w:szCs w:val="24"/>
          <w:lang w:val="en-GB"/>
        </w:rPr>
        <w:t>Among</w:t>
      </w:r>
      <w:r w:rsidR="00A73903" w:rsidRPr="003A219A">
        <w:rPr>
          <w:rFonts w:ascii="Verdana" w:hAnsi="Verdana"/>
          <w:szCs w:val="24"/>
          <w:lang w:val="en-GB"/>
        </w:rPr>
        <w:t xml:space="preserve"> all plots the ash depletion</w:t>
      </w:r>
      <w:r w:rsidRPr="003A219A">
        <w:rPr>
          <w:rFonts w:ascii="Verdana" w:hAnsi="Verdana"/>
          <w:szCs w:val="24"/>
          <w:lang w:val="en-GB"/>
        </w:rPr>
        <w:t xml:space="preserve"> happe</w:t>
      </w:r>
      <w:r w:rsidR="00181556" w:rsidRPr="003A219A">
        <w:rPr>
          <w:rFonts w:ascii="Verdana" w:hAnsi="Verdana"/>
          <w:szCs w:val="24"/>
          <w:lang w:val="en-GB"/>
        </w:rPr>
        <w:t>ned quickly on the sloping area.</w:t>
      </w:r>
      <w:r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t xml:space="preserve">The </w:t>
      </w:r>
      <w:proofErr w:type="spellStart"/>
      <w:r w:rsidRPr="003A219A">
        <w:rPr>
          <w:rFonts w:ascii="Verdana" w:hAnsi="Verdana"/>
          <w:szCs w:val="24"/>
          <w:lang w:val="en-GB"/>
        </w:rPr>
        <w:t>omni</w:t>
      </w:r>
      <w:proofErr w:type="spellEnd"/>
      <w:r w:rsidRPr="003A219A">
        <w:rPr>
          <w:rFonts w:ascii="Verdana" w:hAnsi="Verdana"/>
          <w:szCs w:val="24"/>
          <w:lang w:val="en-GB"/>
        </w:rPr>
        <w:t>-directional</w:t>
      </w:r>
      <w:r w:rsidR="00F94370" w:rsidRPr="003A219A">
        <w:rPr>
          <w:rFonts w:ascii="Verdana" w:hAnsi="Verdana"/>
          <w:szCs w:val="24"/>
          <w:lang w:val="en-GB"/>
        </w:rPr>
        <w:t xml:space="preserve"> experimental</w:t>
      </w:r>
      <w:r w:rsidRPr="003A219A">
        <w:rPr>
          <w:rFonts w:ascii="Verdana" w:hAnsi="Verdana"/>
          <w:szCs w:val="24"/>
          <w:lang w:val="en-GB"/>
        </w:rPr>
        <w:t xml:space="preserve"> </w:t>
      </w:r>
      <w:proofErr w:type="spellStart"/>
      <w:r w:rsidRPr="003A219A">
        <w:rPr>
          <w:rFonts w:ascii="Verdana" w:hAnsi="Verdana"/>
          <w:szCs w:val="24"/>
          <w:lang w:val="en-GB"/>
        </w:rPr>
        <w:t>variograms</w:t>
      </w:r>
      <w:proofErr w:type="spellEnd"/>
      <w:r w:rsidRPr="003A219A">
        <w:rPr>
          <w:rFonts w:ascii="Verdana" w:hAnsi="Verdana"/>
          <w:szCs w:val="24"/>
          <w:lang w:val="en-GB"/>
        </w:rPr>
        <w:t xml:space="preserve"> allow us to understand the spatial structure of ash thickness in the studied periods.</w:t>
      </w:r>
      <w:r w:rsidR="00A754A0" w:rsidRPr="003A219A">
        <w:rPr>
          <w:rFonts w:ascii="Verdana" w:hAnsi="Verdana"/>
          <w:szCs w:val="24"/>
          <w:lang w:val="en-GB"/>
        </w:rPr>
        <w:t xml:space="preserve"> Sixteen</w:t>
      </w:r>
      <w:r w:rsidRPr="003A219A">
        <w:rPr>
          <w:rFonts w:ascii="Verdana" w:hAnsi="Verdana"/>
          <w:szCs w:val="24"/>
          <w:lang w:val="en-GB"/>
        </w:rPr>
        <w:t xml:space="preserve"> and 45 days after the fire, a linear model was the best fit and this means that the spatial variability of the variable increased with distance and</w:t>
      </w:r>
      <w:r w:rsidR="00DB747F" w:rsidRPr="003A219A">
        <w:rPr>
          <w:rFonts w:ascii="Verdana" w:hAnsi="Verdana"/>
          <w:szCs w:val="24"/>
          <w:lang w:val="en-GB"/>
        </w:rPr>
        <w:t xml:space="preserve"> </w:t>
      </w:r>
      <w:r w:rsidRPr="003A219A">
        <w:rPr>
          <w:rFonts w:ascii="Verdana" w:hAnsi="Verdana"/>
          <w:szCs w:val="24"/>
          <w:lang w:val="en-GB"/>
        </w:rPr>
        <w:t xml:space="preserve">inside the studied area the variance </w:t>
      </w:r>
      <w:r w:rsidR="006C6D13" w:rsidRPr="003A219A">
        <w:rPr>
          <w:rFonts w:ascii="Verdana" w:hAnsi="Verdana"/>
          <w:szCs w:val="24"/>
          <w:lang w:val="en-GB"/>
        </w:rPr>
        <w:t xml:space="preserve">did </w:t>
      </w:r>
      <w:r w:rsidRPr="003A219A">
        <w:rPr>
          <w:rFonts w:ascii="Verdana" w:hAnsi="Verdana"/>
          <w:szCs w:val="24"/>
          <w:lang w:val="en-GB"/>
        </w:rPr>
        <w:t>not reach the range. This situation was not</w:t>
      </w:r>
      <w:r w:rsidR="00D574C1" w:rsidRPr="003A219A">
        <w:rPr>
          <w:rFonts w:ascii="Verdana" w:hAnsi="Verdana"/>
          <w:szCs w:val="24"/>
          <w:lang w:val="en-GB"/>
        </w:rPr>
        <w:t xml:space="preserve"> </w:t>
      </w:r>
      <w:r w:rsidRPr="003A219A">
        <w:rPr>
          <w:rFonts w:ascii="Verdana" w:hAnsi="Verdana"/>
          <w:szCs w:val="24"/>
          <w:lang w:val="en-GB"/>
        </w:rPr>
        <w:t xml:space="preserve">observed 34 days after the fire, where the </w:t>
      </w:r>
      <w:proofErr w:type="spellStart"/>
      <w:r w:rsidRPr="003A219A">
        <w:rPr>
          <w:rFonts w:ascii="Verdana" w:hAnsi="Verdana"/>
          <w:szCs w:val="24"/>
          <w:lang w:val="en-GB"/>
        </w:rPr>
        <w:t>variogram</w:t>
      </w:r>
      <w:proofErr w:type="spellEnd"/>
      <w:r w:rsidRPr="003A219A">
        <w:rPr>
          <w:rFonts w:ascii="Verdana" w:hAnsi="Verdana"/>
          <w:szCs w:val="24"/>
          <w:lang w:val="en-GB"/>
        </w:rPr>
        <w:t xml:space="preserve"> showed a great spatial dependence (Table 6)</w:t>
      </w:r>
      <w:r w:rsidR="00F436E7" w:rsidRPr="003A219A">
        <w:rPr>
          <w:rFonts w:ascii="Verdana" w:hAnsi="Verdana"/>
          <w:szCs w:val="24"/>
          <w:lang w:val="en-GB"/>
        </w:rPr>
        <w:t xml:space="preserve"> which suggests that ash thickness was controlled by intrinsic factors (e.g. soil properties and ash texture), </w:t>
      </w:r>
      <w:r w:rsidR="006C6D13" w:rsidRPr="003A219A">
        <w:rPr>
          <w:rFonts w:ascii="Verdana" w:hAnsi="Verdana"/>
          <w:szCs w:val="24"/>
          <w:lang w:val="en-GB"/>
        </w:rPr>
        <w:t xml:space="preserve">which </w:t>
      </w:r>
      <w:r w:rsidR="00F436E7" w:rsidRPr="003A219A">
        <w:rPr>
          <w:rFonts w:ascii="Verdana" w:hAnsi="Verdana"/>
          <w:szCs w:val="24"/>
          <w:lang w:val="en-GB"/>
        </w:rPr>
        <w:t>facilitated ash infiltration. The vegetation recuperation in this period might reduce the impact of wind and rain on ash dynamic and favoured ash infiltration into the soil porous media.</w:t>
      </w:r>
      <w:r w:rsidRPr="003A219A">
        <w:rPr>
          <w:rFonts w:ascii="Verdana" w:hAnsi="Verdana"/>
          <w:szCs w:val="24"/>
          <w:lang w:val="en-GB"/>
        </w:rPr>
        <w:t xml:space="preserve"> </w:t>
      </w:r>
      <w:r w:rsidR="007F4054" w:rsidRPr="003A219A">
        <w:rPr>
          <w:rFonts w:ascii="Verdana" w:hAnsi="Verdana"/>
          <w:szCs w:val="24"/>
          <w:lang w:val="en-GB"/>
        </w:rPr>
        <w:t>T</w:t>
      </w:r>
      <w:r w:rsidR="00925C20" w:rsidRPr="003A219A">
        <w:rPr>
          <w:rFonts w:ascii="Verdana" w:hAnsi="Verdana"/>
          <w:szCs w:val="24"/>
          <w:lang w:val="en-GB"/>
        </w:rPr>
        <w:t>he spatial structure</w:t>
      </w:r>
      <w:r w:rsidR="00D574C1" w:rsidRPr="003A219A">
        <w:rPr>
          <w:rFonts w:ascii="Verdana" w:hAnsi="Verdana"/>
          <w:szCs w:val="24"/>
          <w:lang w:val="en-GB"/>
        </w:rPr>
        <w:t xml:space="preserve"> </w:t>
      </w:r>
      <w:r w:rsidRPr="003A219A">
        <w:rPr>
          <w:rFonts w:ascii="Verdana" w:hAnsi="Verdana"/>
          <w:szCs w:val="24"/>
          <w:lang w:val="en-GB"/>
        </w:rPr>
        <w:t>of the ash thickness</w:t>
      </w:r>
      <w:r w:rsidR="00925C20" w:rsidRPr="003A219A">
        <w:rPr>
          <w:rFonts w:ascii="Verdana" w:hAnsi="Verdana"/>
          <w:szCs w:val="24"/>
          <w:lang w:val="en-GB"/>
        </w:rPr>
        <w:t xml:space="preserve"> distribution</w:t>
      </w:r>
      <w:r w:rsidRPr="003A219A">
        <w:rPr>
          <w:rFonts w:ascii="Verdana" w:hAnsi="Verdana"/>
          <w:szCs w:val="24"/>
          <w:lang w:val="en-GB"/>
        </w:rPr>
        <w:t xml:space="preserve"> in the grid area was very similar and changed little during the study</w:t>
      </w:r>
      <w:r w:rsidR="007D0653" w:rsidRPr="003A219A">
        <w:rPr>
          <w:rFonts w:ascii="Verdana" w:hAnsi="Verdana"/>
          <w:szCs w:val="24"/>
          <w:lang w:val="en-GB"/>
        </w:rPr>
        <w:t xml:space="preserve"> </w:t>
      </w:r>
      <w:r w:rsidR="006C6D13" w:rsidRPr="003A219A">
        <w:rPr>
          <w:rFonts w:ascii="Verdana" w:hAnsi="Verdana"/>
          <w:szCs w:val="24"/>
          <w:lang w:val="en-GB"/>
        </w:rPr>
        <w:t xml:space="preserve">as </w:t>
      </w:r>
      <w:r w:rsidR="007D0653" w:rsidRPr="003A219A">
        <w:rPr>
          <w:rFonts w:ascii="Verdana" w:hAnsi="Verdana"/>
          <w:szCs w:val="24"/>
          <w:lang w:val="en-GB"/>
        </w:rPr>
        <w:t>the grid was designed in a flat area where no major water transport occurred and ash incorporation into the soil profile was favoured.</w:t>
      </w:r>
      <w:r w:rsidR="004E4E23"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lastRenderedPageBreak/>
        <w:t>The test of the different interpolation methods allows us to have an accurate idea of the spatial distribution of ash thickness after the fire.</w:t>
      </w:r>
      <w:r w:rsidR="00D574C1" w:rsidRPr="003A219A">
        <w:rPr>
          <w:rFonts w:ascii="Verdana" w:hAnsi="Verdana"/>
          <w:szCs w:val="24"/>
          <w:lang w:val="en-GB"/>
        </w:rPr>
        <w:t xml:space="preserve"> </w:t>
      </w:r>
      <w:r w:rsidRPr="003A219A">
        <w:rPr>
          <w:rFonts w:ascii="Verdana" w:hAnsi="Verdana"/>
          <w:szCs w:val="24"/>
          <w:lang w:val="en-GB"/>
        </w:rPr>
        <w:t xml:space="preserve">Four days after the fire we observed that LP1 was the most precise method. LP methods are sensitive to neighbouring distance and they are especially accurate when the data show a </w:t>
      </w:r>
      <w:r w:rsidR="00CC0152" w:rsidRPr="003A219A">
        <w:rPr>
          <w:rFonts w:ascii="Verdana" w:hAnsi="Verdana"/>
          <w:szCs w:val="24"/>
          <w:lang w:val="en-GB"/>
        </w:rPr>
        <w:t>short-range</w:t>
      </w:r>
      <w:r w:rsidRPr="003A219A">
        <w:rPr>
          <w:rFonts w:ascii="Verdana" w:hAnsi="Verdana"/>
          <w:szCs w:val="24"/>
          <w:lang w:val="en-GB"/>
        </w:rPr>
        <w:t xml:space="preserve"> variation (Smith </w:t>
      </w:r>
      <w:r w:rsidR="00C274ED" w:rsidRPr="003A219A">
        <w:rPr>
          <w:rFonts w:ascii="Verdana" w:hAnsi="Verdana"/>
          <w:szCs w:val="24"/>
          <w:lang w:val="en-GB"/>
        </w:rPr>
        <w:t>et al.</w:t>
      </w:r>
      <w:r w:rsidRPr="003A219A">
        <w:rPr>
          <w:rFonts w:ascii="Verdana" w:hAnsi="Verdana"/>
          <w:szCs w:val="24"/>
          <w:lang w:val="en-GB"/>
        </w:rPr>
        <w:t xml:space="preserve"> 2006).</w:t>
      </w:r>
      <w:r w:rsidR="00D574C1" w:rsidRPr="003A219A">
        <w:rPr>
          <w:rFonts w:ascii="Verdana" w:hAnsi="Verdana"/>
          <w:szCs w:val="24"/>
          <w:lang w:val="en-GB"/>
        </w:rPr>
        <w:t xml:space="preserve"> </w:t>
      </w:r>
      <w:r w:rsidRPr="003A219A">
        <w:rPr>
          <w:rFonts w:ascii="Verdana" w:hAnsi="Verdana"/>
          <w:szCs w:val="24"/>
          <w:lang w:val="en-GB"/>
        </w:rPr>
        <w:t>This means that if the data do not have significant spatial variations, LP is a good interpolator. The interpolation with this method gives us indirect evidence of the</w:t>
      </w:r>
      <w:r w:rsidR="00873D85" w:rsidRPr="003A219A">
        <w:rPr>
          <w:rFonts w:ascii="Verdana" w:hAnsi="Verdana"/>
          <w:szCs w:val="24"/>
          <w:lang w:val="en-GB"/>
        </w:rPr>
        <w:t xml:space="preserve"> probable</w:t>
      </w:r>
      <w:r w:rsidRPr="003A219A">
        <w:rPr>
          <w:rFonts w:ascii="Verdana" w:hAnsi="Verdana"/>
          <w:szCs w:val="24"/>
          <w:lang w:val="en-GB"/>
        </w:rPr>
        <w:t xml:space="preserve"> fire line progression from </w:t>
      </w:r>
      <w:r w:rsidR="008E0A42" w:rsidRPr="003A219A">
        <w:rPr>
          <w:rFonts w:ascii="Verdana" w:hAnsi="Verdana"/>
          <w:szCs w:val="24"/>
          <w:lang w:val="en-GB"/>
        </w:rPr>
        <w:t>northeast</w:t>
      </w:r>
      <w:r w:rsidRPr="003A219A">
        <w:rPr>
          <w:rFonts w:ascii="Verdana" w:hAnsi="Verdana"/>
          <w:szCs w:val="24"/>
          <w:lang w:val="en-GB"/>
        </w:rPr>
        <w:t xml:space="preserve"> to south</w:t>
      </w:r>
      <w:r w:rsidR="00873D85" w:rsidRPr="003A219A">
        <w:rPr>
          <w:rFonts w:ascii="Verdana" w:hAnsi="Verdana"/>
          <w:szCs w:val="24"/>
          <w:lang w:val="en-GB"/>
        </w:rPr>
        <w:t>-</w:t>
      </w:r>
      <w:r w:rsidRPr="003A219A">
        <w:rPr>
          <w:rFonts w:ascii="Verdana" w:hAnsi="Verdana"/>
          <w:szCs w:val="24"/>
          <w:lang w:val="en-GB"/>
        </w:rPr>
        <w:t>west and the attendant fire severity.</w:t>
      </w:r>
      <w:r w:rsidR="00D574C1" w:rsidRPr="003A219A">
        <w:rPr>
          <w:rFonts w:ascii="Verdana" w:hAnsi="Verdana"/>
          <w:szCs w:val="24"/>
          <w:lang w:val="en-GB"/>
        </w:rPr>
        <w:t xml:space="preserve"> </w:t>
      </w:r>
      <w:r w:rsidRPr="003A219A">
        <w:rPr>
          <w:rFonts w:ascii="Verdana" w:hAnsi="Verdana"/>
          <w:szCs w:val="24"/>
          <w:lang w:val="en-GB"/>
        </w:rPr>
        <w:t>Litter consumption is a</w:t>
      </w:r>
      <w:r w:rsidR="008E0A42" w:rsidRPr="003A219A">
        <w:rPr>
          <w:rFonts w:ascii="Verdana" w:hAnsi="Verdana"/>
          <w:szCs w:val="24"/>
          <w:lang w:val="en-GB"/>
        </w:rPr>
        <w:t xml:space="preserve"> tracer </w:t>
      </w:r>
      <w:r w:rsidRPr="003A219A">
        <w:rPr>
          <w:rFonts w:ascii="Verdana" w:hAnsi="Verdana"/>
          <w:szCs w:val="24"/>
          <w:lang w:val="en-GB"/>
        </w:rPr>
        <w:t>of fire severity and temperature as identified elsewhere (</w:t>
      </w:r>
      <w:proofErr w:type="spellStart"/>
      <w:r w:rsidRPr="003A219A">
        <w:rPr>
          <w:rFonts w:ascii="Verdana" w:hAnsi="Verdana"/>
          <w:szCs w:val="24"/>
          <w:lang w:val="en-GB"/>
        </w:rPr>
        <w:t>Úbeda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2009). It is also widely recognized that fire temperature rises with the distance covered by the fire line (</w:t>
      </w:r>
      <w:proofErr w:type="spellStart"/>
      <w:r w:rsidRPr="003A219A">
        <w:rPr>
          <w:rFonts w:ascii="Verdana" w:hAnsi="Verdana"/>
          <w:szCs w:val="24"/>
          <w:lang w:val="en-GB"/>
        </w:rPr>
        <w:t>Marcelli</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2002; </w:t>
      </w:r>
      <w:proofErr w:type="spellStart"/>
      <w:r w:rsidRPr="003A219A">
        <w:rPr>
          <w:rFonts w:ascii="Verdana" w:hAnsi="Verdana"/>
          <w:szCs w:val="24"/>
          <w:lang w:val="en-GB"/>
        </w:rPr>
        <w:t>Gimeno</w:t>
      </w:r>
      <w:proofErr w:type="spellEnd"/>
      <w:r w:rsidRPr="003A219A">
        <w:rPr>
          <w:rFonts w:ascii="Verdana" w:hAnsi="Verdana"/>
          <w:szCs w:val="24"/>
          <w:lang w:val="en-GB"/>
        </w:rPr>
        <w:t xml:space="preserve">-Garcia </w:t>
      </w:r>
      <w:r w:rsidR="00C274ED" w:rsidRPr="003A219A">
        <w:rPr>
          <w:rFonts w:ascii="Verdana" w:hAnsi="Verdana"/>
          <w:szCs w:val="24"/>
          <w:lang w:val="en-GB"/>
        </w:rPr>
        <w:t>et al.</w:t>
      </w:r>
      <w:r w:rsidRPr="003A219A">
        <w:rPr>
          <w:rFonts w:ascii="Verdana" w:hAnsi="Verdana"/>
          <w:szCs w:val="24"/>
          <w:lang w:val="en-GB"/>
        </w:rPr>
        <w:t xml:space="preserve"> 2004), especially if there are no changes in vegetation structure and composition such as we observed in the control and burned area. </w:t>
      </w:r>
    </w:p>
    <w:p w:rsidR="00124246" w:rsidRPr="003A219A" w:rsidRDefault="00124246" w:rsidP="00124246">
      <w:pPr>
        <w:rPr>
          <w:rFonts w:ascii="Verdana" w:hAnsi="Verdana"/>
          <w:szCs w:val="24"/>
          <w:lang w:val="en-GB"/>
        </w:rPr>
      </w:pPr>
      <w:r w:rsidRPr="003A219A">
        <w:rPr>
          <w:rFonts w:ascii="Verdana" w:hAnsi="Verdana"/>
          <w:szCs w:val="24"/>
          <w:lang w:val="en-GB"/>
        </w:rPr>
        <w:t>Sixteen days after the fire</w:t>
      </w:r>
      <w:r w:rsidR="006C6D13" w:rsidRPr="003A219A">
        <w:rPr>
          <w:rFonts w:ascii="Verdana" w:hAnsi="Verdana"/>
          <w:szCs w:val="24"/>
          <w:lang w:val="en-GB"/>
        </w:rPr>
        <w:t>,</w:t>
      </w:r>
      <w:r w:rsidRPr="003A219A">
        <w:rPr>
          <w:rFonts w:ascii="Verdana" w:hAnsi="Verdana"/>
          <w:szCs w:val="24"/>
          <w:lang w:val="en-GB"/>
        </w:rPr>
        <w:t xml:space="preserve"> the most accurate method was SK. </w:t>
      </w:r>
      <w:proofErr w:type="spellStart"/>
      <w:r w:rsidRPr="003A219A">
        <w:rPr>
          <w:rFonts w:ascii="Verdana" w:hAnsi="Verdana"/>
          <w:szCs w:val="24"/>
          <w:lang w:val="en-GB"/>
        </w:rPr>
        <w:t>Kriging</w:t>
      </w:r>
      <w:proofErr w:type="spellEnd"/>
      <w:r w:rsidRPr="003A219A">
        <w:rPr>
          <w:rFonts w:ascii="Verdana" w:hAnsi="Verdana"/>
          <w:szCs w:val="24"/>
          <w:lang w:val="en-GB"/>
        </w:rPr>
        <w:t xml:space="preserve"> and/or other </w:t>
      </w:r>
      <w:proofErr w:type="spellStart"/>
      <w:r w:rsidRPr="003A219A">
        <w:rPr>
          <w:rFonts w:ascii="Verdana" w:hAnsi="Verdana"/>
          <w:szCs w:val="24"/>
          <w:lang w:val="en-GB"/>
        </w:rPr>
        <w:t>geostatistical</w:t>
      </w:r>
      <w:proofErr w:type="spellEnd"/>
      <w:r w:rsidRPr="003A219A">
        <w:rPr>
          <w:rFonts w:ascii="Verdana" w:hAnsi="Verdana"/>
          <w:szCs w:val="24"/>
          <w:lang w:val="en-GB"/>
        </w:rPr>
        <w:t xml:space="preserve"> methods </w:t>
      </w:r>
      <w:r w:rsidR="006C6D13" w:rsidRPr="003A219A">
        <w:rPr>
          <w:rFonts w:ascii="Verdana" w:hAnsi="Verdana"/>
          <w:szCs w:val="24"/>
          <w:lang w:val="en-GB"/>
        </w:rPr>
        <w:t xml:space="preserve">that </w:t>
      </w:r>
      <w:r w:rsidRPr="003A219A">
        <w:rPr>
          <w:rFonts w:ascii="Verdana" w:hAnsi="Verdana"/>
          <w:szCs w:val="24"/>
          <w:lang w:val="en-GB"/>
        </w:rPr>
        <w:t>rely on the theory of regionalized variables which assumes that the variability of the variable is homogenous across the studied area (Webster and Oliver, 2007). Thus we observed that ash thickness follows a determined spatial pattern that was easily identified with SK. No major</w:t>
      </w:r>
      <w:r w:rsidR="008D079C" w:rsidRPr="003A219A">
        <w:rPr>
          <w:rFonts w:ascii="Verdana" w:hAnsi="Verdana"/>
          <w:szCs w:val="24"/>
          <w:lang w:val="en-GB"/>
        </w:rPr>
        <w:t xml:space="preserve"> changes were identified in</w:t>
      </w:r>
      <w:r w:rsidRPr="003A219A">
        <w:rPr>
          <w:rFonts w:ascii="Verdana" w:hAnsi="Verdana"/>
          <w:szCs w:val="24"/>
          <w:lang w:val="en-GB"/>
        </w:rPr>
        <w:t xml:space="preserve"> ash thickness between 4 and 16 days after the fire. Since little rainfall occurred</w:t>
      </w:r>
      <w:r w:rsidR="0043688A" w:rsidRPr="003A219A">
        <w:rPr>
          <w:rFonts w:ascii="Verdana" w:hAnsi="Verdana"/>
          <w:szCs w:val="24"/>
          <w:lang w:val="en-GB"/>
        </w:rPr>
        <w:t>,</w:t>
      </w:r>
      <w:r w:rsidRPr="003A219A">
        <w:rPr>
          <w:rFonts w:ascii="Verdana" w:hAnsi="Verdana"/>
          <w:szCs w:val="24"/>
          <w:lang w:val="en-GB"/>
        </w:rPr>
        <w:t xml:space="preserve"> it is very likely that the spatial distribution of the ash thickness was affected by wind transport</w:t>
      </w:r>
      <w:r w:rsidR="00E74E0D" w:rsidRPr="003A219A">
        <w:rPr>
          <w:rFonts w:ascii="Verdana" w:hAnsi="Verdana"/>
          <w:szCs w:val="24"/>
          <w:lang w:val="en-GB"/>
        </w:rPr>
        <w:t xml:space="preserve"> and may have impact also in other areas outside the burned plot</w:t>
      </w:r>
      <w:r w:rsidRPr="003A219A">
        <w:rPr>
          <w:rFonts w:ascii="Verdana" w:hAnsi="Verdana"/>
          <w:szCs w:val="24"/>
          <w:lang w:val="en-GB"/>
        </w:rPr>
        <w:t xml:space="preserve">. However, the fire severity was low in this grassland fire, and wind erosion of the relatively large ash particles is expected to be less effective than wind erosion of finer particles produced during high severity </w:t>
      </w:r>
      <w:proofErr w:type="spellStart"/>
      <w:r w:rsidRPr="003A219A">
        <w:rPr>
          <w:rFonts w:ascii="Verdana" w:hAnsi="Verdana"/>
          <w:szCs w:val="24"/>
          <w:lang w:val="en-GB"/>
        </w:rPr>
        <w:t>wildl</w:t>
      </w:r>
      <w:r w:rsidR="000D2A31" w:rsidRPr="003A219A">
        <w:rPr>
          <w:rFonts w:ascii="Verdana" w:hAnsi="Verdana"/>
          <w:szCs w:val="24"/>
          <w:lang w:val="en-GB"/>
        </w:rPr>
        <w:t>and</w:t>
      </w:r>
      <w:proofErr w:type="spellEnd"/>
      <w:r w:rsidR="000D2A31" w:rsidRPr="003A219A">
        <w:rPr>
          <w:rFonts w:ascii="Verdana" w:hAnsi="Verdana"/>
          <w:szCs w:val="24"/>
          <w:lang w:val="en-GB"/>
        </w:rPr>
        <w:t xml:space="preserve"> fires (Pereira </w:t>
      </w:r>
      <w:r w:rsidR="00C274ED" w:rsidRPr="003A219A">
        <w:rPr>
          <w:rFonts w:ascii="Verdana" w:hAnsi="Verdana"/>
          <w:szCs w:val="24"/>
          <w:lang w:val="en-GB"/>
        </w:rPr>
        <w:t>et al.</w:t>
      </w:r>
      <w:r w:rsidR="000D2A31" w:rsidRPr="003A219A">
        <w:rPr>
          <w:rFonts w:ascii="Verdana" w:hAnsi="Verdana"/>
          <w:szCs w:val="24"/>
          <w:lang w:val="en-GB"/>
        </w:rPr>
        <w:t xml:space="preserve"> 2011</w:t>
      </w:r>
      <w:r w:rsidR="00A754A0" w:rsidRPr="003A219A">
        <w:rPr>
          <w:rFonts w:ascii="Verdana" w:hAnsi="Verdana"/>
          <w:szCs w:val="24"/>
          <w:lang w:val="en-GB"/>
        </w:rPr>
        <w:t>; Pereira et al. 2012b</w:t>
      </w:r>
      <w:r w:rsidRPr="003A219A">
        <w:rPr>
          <w:rFonts w:ascii="Verdana" w:hAnsi="Verdana"/>
          <w:szCs w:val="24"/>
          <w:lang w:val="en-GB"/>
        </w:rPr>
        <w:t xml:space="preserve">). Thirty four and 45 days after the fire, the most accurate </w:t>
      </w:r>
      <w:r w:rsidR="00F436E7" w:rsidRPr="003A219A">
        <w:rPr>
          <w:rFonts w:ascii="Verdana" w:hAnsi="Verdana"/>
          <w:szCs w:val="24"/>
          <w:lang w:val="en-GB"/>
        </w:rPr>
        <w:t>interpolation methods were IMTQ</w:t>
      </w:r>
      <w:r w:rsidRPr="003A219A">
        <w:rPr>
          <w:rFonts w:ascii="Verdana" w:hAnsi="Verdana"/>
          <w:szCs w:val="24"/>
          <w:lang w:val="en-GB"/>
        </w:rPr>
        <w:t xml:space="preserve"> and CRS, and the integrated group of Radial Basis Functions that are deterministic interpolators (not based on regional patterns).</w:t>
      </w:r>
      <w:r w:rsidR="00D574C1" w:rsidRPr="003A219A">
        <w:rPr>
          <w:rFonts w:ascii="Verdana" w:hAnsi="Verdana"/>
          <w:szCs w:val="24"/>
          <w:lang w:val="en-GB"/>
        </w:rPr>
        <w:t xml:space="preserve"> </w:t>
      </w:r>
      <w:r w:rsidRPr="003A219A">
        <w:rPr>
          <w:rFonts w:ascii="Verdana" w:hAnsi="Verdana"/>
          <w:szCs w:val="24"/>
          <w:lang w:val="en-GB"/>
        </w:rPr>
        <w:t xml:space="preserve">Some local </w:t>
      </w:r>
      <w:r w:rsidRPr="003A219A">
        <w:rPr>
          <w:rFonts w:ascii="Verdana" w:hAnsi="Verdana"/>
          <w:szCs w:val="24"/>
          <w:lang w:val="en-GB"/>
        </w:rPr>
        <w:lastRenderedPageBreak/>
        <w:t xml:space="preserve">patterns are distinguished that are very likely </w:t>
      </w:r>
      <w:r w:rsidR="0043688A" w:rsidRPr="003A219A">
        <w:rPr>
          <w:rFonts w:ascii="Verdana" w:hAnsi="Verdana"/>
          <w:szCs w:val="24"/>
          <w:lang w:val="en-GB"/>
        </w:rPr>
        <w:t xml:space="preserve">to be induced by </w:t>
      </w:r>
      <w:r w:rsidRPr="003A219A">
        <w:rPr>
          <w:rFonts w:ascii="Verdana" w:hAnsi="Verdana"/>
          <w:szCs w:val="24"/>
          <w:lang w:val="en-GB"/>
        </w:rPr>
        <w:t>different rates of ash incorporation into the soil profile at the different measured points.</w:t>
      </w:r>
    </w:p>
    <w:p w:rsidR="00124246" w:rsidRPr="003A219A" w:rsidRDefault="00945BFE" w:rsidP="00124246">
      <w:pPr>
        <w:rPr>
          <w:rFonts w:ascii="Verdana" w:hAnsi="Verdana"/>
          <w:szCs w:val="24"/>
          <w:lang w:val="en-GB"/>
        </w:rPr>
      </w:pPr>
      <w:r w:rsidRPr="003A219A">
        <w:rPr>
          <w:rFonts w:ascii="Verdana" w:hAnsi="Verdana"/>
          <w:szCs w:val="24"/>
          <w:lang w:val="en-GB"/>
        </w:rPr>
        <w:t xml:space="preserve">Soil protection is more variable in the burned area than in </w:t>
      </w:r>
      <w:r w:rsidR="00A9687C" w:rsidRPr="003A219A">
        <w:rPr>
          <w:rFonts w:ascii="Verdana" w:hAnsi="Verdana"/>
          <w:szCs w:val="24"/>
          <w:lang w:val="en-GB"/>
        </w:rPr>
        <w:t xml:space="preserve">the </w:t>
      </w:r>
      <w:r w:rsidRPr="003A219A">
        <w:rPr>
          <w:rFonts w:ascii="Verdana" w:hAnsi="Verdana"/>
          <w:szCs w:val="24"/>
          <w:lang w:val="en-GB"/>
        </w:rPr>
        <w:t>control.</w:t>
      </w:r>
      <w:r w:rsidR="00881FAA" w:rsidRPr="003A219A">
        <w:rPr>
          <w:rFonts w:ascii="Verdana" w:hAnsi="Verdana"/>
          <w:szCs w:val="24"/>
          <w:lang w:val="en-GB"/>
        </w:rPr>
        <w:t xml:space="preserve"> </w:t>
      </w:r>
      <w:r w:rsidR="00124246" w:rsidRPr="003A219A">
        <w:rPr>
          <w:rFonts w:ascii="Verdana" w:hAnsi="Verdana"/>
          <w:szCs w:val="24"/>
          <w:lang w:val="en-GB"/>
        </w:rPr>
        <w:t>The fire creates a highly variable pattern of ash</w:t>
      </w:r>
      <w:r w:rsidRPr="003A219A">
        <w:rPr>
          <w:rFonts w:ascii="Verdana" w:hAnsi="Verdana"/>
          <w:szCs w:val="24"/>
          <w:lang w:val="en-GB"/>
        </w:rPr>
        <w:t xml:space="preserve"> distribution, due </w:t>
      </w:r>
      <w:r w:rsidR="00A9687C" w:rsidRPr="003A219A">
        <w:rPr>
          <w:rFonts w:ascii="Verdana" w:hAnsi="Verdana"/>
          <w:szCs w:val="24"/>
          <w:lang w:val="en-GB"/>
        </w:rPr>
        <w:t xml:space="preserve">to </w:t>
      </w:r>
      <w:r w:rsidRPr="003A219A">
        <w:rPr>
          <w:rFonts w:ascii="Verdana" w:hAnsi="Verdana"/>
          <w:szCs w:val="24"/>
          <w:lang w:val="en-GB"/>
        </w:rPr>
        <w:t>the different conditions of combustion.</w:t>
      </w:r>
      <w:r w:rsidR="00F151A5" w:rsidRPr="003A219A">
        <w:rPr>
          <w:rFonts w:ascii="Verdana" w:hAnsi="Verdana"/>
          <w:szCs w:val="24"/>
          <w:lang w:val="en-GB"/>
        </w:rPr>
        <w:t xml:space="preserve"> </w:t>
      </w:r>
      <w:r w:rsidR="00124246" w:rsidRPr="003A219A">
        <w:rPr>
          <w:rFonts w:ascii="Verdana" w:hAnsi="Verdana"/>
          <w:szCs w:val="24"/>
          <w:lang w:val="en-GB"/>
        </w:rPr>
        <w:t>As expected,</w:t>
      </w:r>
      <w:r w:rsidRPr="003A219A">
        <w:rPr>
          <w:rFonts w:ascii="Verdana" w:hAnsi="Verdana"/>
          <w:szCs w:val="24"/>
          <w:lang w:val="en-GB"/>
        </w:rPr>
        <w:t xml:space="preserve"> with the time</w:t>
      </w:r>
      <w:r w:rsidR="00124246" w:rsidRPr="003A219A">
        <w:rPr>
          <w:rFonts w:ascii="Verdana" w:hAnsi="Verdana"/>
          <w:szCs w:val="24"/>
          <w:lang w:val="en-GB"/>
        </w:rPr>
        <w:t xml:space="preserve"> this variability increases especially in the sloping area where </w:t>
      </w:r>
      <w:r w:rsidR="008E0A42" w:rsidRPr="003A219A">
        <w:rPr>
          <w:rFonts w:ascii="Verdana" w:hAnsi="Verdana"/>
          <w:szCs w:val="24"/>
          <w:lang w:val="en-GB"/>
        </w:rPr>
        <w:t>surface wash and wind</w:t>
      </w:r>
      <w:r w:rsidR="00124246" w:rsidRPr="003A219A">
        <w:rPr>
          <w:rFonts w:ascii="Verdana" w:hAnsi="Verdana"/>
          <w:szCs w:val="24"/>
          <w:lang w:val="en-GB"/>
        </w:rPr>
        <w:t xml:space="preserve"> </w:t>
      </w:r>
      <w:r w:rsidR="008E0A42" w:rsidRPr="003A219A">
        <w:rPr>
          <w:rFonts w:ascii="Verdana" w:hAnsi="Verdana"/>
          <w:szCs w:val="24"/>
          <w:lang w:val="en-GB"/>
        </w:rPr>
        <w:t xml:space="preserve">erosion </w:t>
      </w:r>
      <w:r w:rsidR="00124246" w:rsidRPr="003A219A">
        <w:rPr>
          <w:rFonts w:ascii="Verdana" w:hAnsi="Verdana"/>
          <w:szCs w:val="24"/>
          <w:lang w:val="en-GB"/>
        </w:rPr>
        <w:t>is more efficient. The</w:t>
      </w:r>
      <w:r w:rsidR="00D574C1" w:rsidRPr="003A219A">
        <w:rPr>
          <w:rFonts w:ascii="Verdana" w:hAnsi="Verdana"/>
          <w:szCs w:val="24"/>
          <w:lang w:val="en-GB"/>
        </w:rPr>
        <w:t xml:space="preserve"> </w:t>
      </w:r>
      <w:r w:rsidR="00124246" w:rsidRPr="003A219A">
        <w:rPr>
          <w:rFonts w:ascii="Verdana" w:hAnsi="Verdana"/>
          <w:szCs w:val="24"/>
          <w:lang w:val="en-GB"/>
        </w:rPr>
        <w:t>ash thickness reduction and the increase of spatial variability will induce a heterogeneous soil protection pattern over time, and weaker in some areas and strong in others as a result of ash compaction</w:t>
      </w:r>
      <w:r w:rsidR="00B32AA4" w:rsidRPr="003A219A">
        <w:rPr>
          <w:rFonts w:ascii="Verdana" w:hAnsi="Verdana"/>
          <w:szCs w:val="24"/>
          <w:lang w:val="en-GB"/>
        </w:rPr>
        <w:t xml:space="preserve"> and (re)distribution</w:t>
      </w:r>
      <w:r w:rsidR="00124246" w:rsidRPr="003A219A">
        <w:rPr>
          <w:rFonts w:ascii="Verdana" w:hAnsi="Verdana"/>
          <w:szCs w:val="24"/>
          <w:lang w:val="en-GB"/>
        </w:rPr>
        <w:t>. This means that soil is differentially exposed to erosion agents and the small-scale variability is high with implications for the spatial distr</w:t>
      </w:r>
      <w:r w:rsidR="0043688A" w:rsidRPr="003A219A">
        <w:rPr>
          <w:rFonts w:ascii="Verdana" w:hAnsi="Verdana"/>
          <w:szCs w:val="24"/>
          <w:lang w:val="en-GB"/>
        </w:rPr>
        <w:t>ibution of</w:t>
      </w:r>
      <w:r w:rsidR="008E0A42" w:rsidRPr="003A219A">
        <w:rPr>
          <w:rFonts w:ascii="Verdana" w:hAnsi="Verdana"/>
          <w:szCs w:val="24"/>
          <w:lang w:val="en-GB"/>
        </w:rPr>
        <w:t xml:space="preserve"> the</w:t>
      </w:r>
      <w:r w:rsidR="0043688A" w:rsidRPr="003A219A">
        <w:rPr>
          <w:rFonts w:ascii="Verdana" w:hAnsi="Verdana"/>
          <w:szCs w:val="24"/>
          <w:lang w:val="en-GB"/>
        </w:rPr>
        <w:t xml:space="preserve"> </w:t>
      </w:r>
      <w:r w:rsidR="008E0A42" w:rsidRPr="003A219A">
        <w:rPr>
          <w:rFonts w:ascii="Verdana" w:hAnsi="Verdana"/>
          <w:szCs w:val="24"/>
          <w:lang w:val="en-GB"/>
        </w:rPr>
        <w:t xml:space="preserve">post-fire </w:t>
      </w:r>
      <w:r w:rsidR="0043688A" w:rsidRPr="003A219A">
        <w:rPr>
          <w:rFonts w:ascii="Verdana" w:hAnsi="Verdana"/>
          <w:szCs w:val="24"/>
          <w:lang w:val="en-GB"/>
        </w:rPr>
        <w:t>hydrological response</w:t>
      </w:r>
      <w:r w:rsidR="00124246" w:rsidRPr="003A219A">
        <w:rPr>
          <w:rFonts w:ascii="Verdana" w:hAnsi="Verdana"/>
          <w:szCs w:val="24"/>
          <w:lang w:val="en-GB"/>
        </w:rPr>
        <w:t>. In the present case</w:t>
      </w:r>
      <w:r w:rsidR="008E0A42" w:rsidRPr="003A219A">
        <w:rPr>
          <w:rFonts w:ascii="Verdana" w:hAnsi="Verdana"/>
          <w:szCs w:val="24"/>
          <w:lang w:val="en-GB"/>
        </w:rPr>
        <w:t>,</w:t>
      </w:r>
      <w:r w:rsidR="00124246" w:rsidRPr="003A219A">
        <w:rPr>
          <w:rFonts w:ascii="Verdana" w:hAnsi="Verdana"/>
          <w:szCs w:val="24"/>
          <w:lang w:val="en-GB"/>
        </w:rPr>
        <w:t xml:space="preserve"> erosion was not a major problem, because of the rapid vegetation regrowth. Also runoff patterns can be substantially changed as a result of ash thickness variability.</w:t>
      </w:r>
      <w:r w:rsidR="00D574C1" w:rsidRPr="003A219A">
        <w:rPr>
          <w:rFonts w:ascii="Verdana" w:hAnsi="Verdana"/>
          <w:szCs w:val="24"/>
          <w:lang w:val="en-GB"/>
        </w:rPr>
        <w:t xml:space="preserve"> </w:t>
      </w:r>
      <w:r w:rsidR="00124246" w:rsidRPr="003A219A">
        <w:rPr>
          <w:rFonts w:ascii="Verdana" w:hAnsi="Verdana"/>
          <w:szCs w:val="24"/>
          <w:lang w:val="en-GB"/>
        </w:rPr>
        <w:t xml:space="preserve">For example, runoff decreased in areas where ash was thicker as observed by </w:t>
      </w:r>
      <w:proofErr w:type="spellStart"/>
      <w:r w:rsidR="00124246" w:rsidRPr="003A219A">
        <w:rPr>
          <w:rFonts w:ascii="Verdana" w:hAnsi="Verdana"/>
          <w:szCs w:val="24"/>
          <w:lang w:val="en-GB"/>
        </w:rPr>
        <w:t>Cerda</w:t>
      </w:r>
      <w:proofErr w:type="spellEnd"/>
      <w:r w:rsidR="00124246" w:rsidRPr="003A219A">
        <w:rPr>
          <w:rFonts w:ascii="Verdana" w:hAnsi="Verdana"/>
          <w:szCs w:val="24"/>
          <w:lang w:val="en-GB"/>
        </w:rPr>
        <w:t xml:space="preserve"> and </w:t>
      </w:r>
      <w:proofErr w:type="spellStart"/>
      <w:r w:rsidR="00124246" w:rsidRPr="003A219A">
        <w:rPr>
          <w:rFonts w:ascii="Verdana" w:hAnsi="Verdana"/>
          <w:szCs w:val="24"/>
          <w:lang w:val="en-GB"/>
        </w:rPr>
        <w:t>Doerr</w:t>
      </w:r>
      <w:proofErr w:type="spellEnd"/>
      <w:r w:rsidR="00124246" w:rsidRPr="003A219A">
        <w:rPr>
          <w:rFonts w:ascii="Verdana" w:hAnsi="Verdana"/>
          <w:szCs w:val="24"/>
          <w:lang w:val="en-GB"/>
        </w:rPr>
        <w:t xml:space="preserve"> (2008) and Woods and Balfour (2010). The increase of ash spatial variability with time will have also important implications on the type and amount of nutrients availability for plant growth</w:t>
      </w:r>
      <w:r w:rsidR="0073221B" w:rsidRPr="003A219A">
        <w:rPr>
          <w:rFonts w:ascii="Verdana" w:hAnsi="Verdana"/>
          <w:szCs w:val="24"/>
          <w:lang w:val="en-GB"/>
        </w:rPr>
        <w:t xml:space="preserve"> (Pereira et al. 2012</w:t>
      </w:r>
      <w:r w:rsidR="004744D2" w:rsidRPr="003A219A">
        <w:rPr>
          <w:rFonts w:ascii="Verdana" w:hAnsi="Verdana"/>
          <w:szCs w:val="24"/>
          <w:lang w:val="en-GB"/>
        </w:rPr>
        <w:t>a</w:t>
      </w:r>
      <w:r w:rsidR="0073221B" w:rsidRPr="003A219A">
        <w:rPr>
          <w:rFonts w:ascii="Verdana" w:hAnsi="Verdana"/>
          <w:szCs w:val="24"/>
          <w:lang w:val="en-GB"/>
        </w:rPr>
        <w:t>)</w:t>
      </w:r>
      <w:r w:rsidR="00124246" w:rsidRPr="003A219A">
        <w:rPr>
          <w:rFonts w:ascii="Verdana" w:hAnsi="Verdana"/>
          <w:szCs w:val="24"/>
          <w:lang w:val="en-GB"/>
        </w:rPr>
        <w:t>.</w:t>
      </w:r>
    </w:p>
    <w:p w:rsidR="002F5576" w:rsidRPr="003A219A" w:rsidRDefault="002F5576" w:rsidP="002F5576">
      <w:pPr>
        <w:rPr>
          <w:rFonts w:ascii="Verdana" w:hAnsi="Verdana"/>
          <w:szCs w:val="24"/>
          <w:lang w:val="en-GB"/>
        </w:rPr>
      </w:pPr>
    </w:p>
    <w:p w:rsidR="00124246" w:rsidRPr="003A219A" w:rsidRDefault="00124246" w:rsidP="00124246">
      <w:pPr>
        <w:pStyle w:val="Heading1"/>
        <w:rPr>
          <w:rFonts w:ascii="Verdana" w:hAnsi="Verdana" w:cs="Arial"/>
          <w:szCs w:val="24"/>
          <w:lang w:val="en-GB"/>
        </w:rPr>
      </w:pPr>
      <w:r w:rsidRPr="003A219A">
        <w:rPr>
          <w:rFonts w:ascii="Verdana" w:hAnsi="Verdana" w:cs="Arial"/>
          <w:szCs w:val="24"/>
          <w:lang w:val="en-GB"/>
        </w:rPr>
        <w:t>Conclusion</w:t>
      </w:r>
    </w:p>
    <w:p w:rsidR="008E0A42" w:rsidRPr="003A219A" w:rsidRDefault="00124246" w:rsidP="00124246">
      <w:pPr>
        <w:rPr>
          <w:rFonts w:ascii="Verdana" w:hAnsi="Verdana"/>
          <w:szCs w:val="24"/>
          <w:lang w:val="en-GB"/>
        </w:rPr>
      </w:pPr>
      <w:r w:rsidRPr="003A219A">
        <w:rPr>
          <w:rFonts w:ascii="Verdana" w:hAnsi="Verdana"/>
          <w:szCs w:val="24"/>
          <w:lang w:val="en-GB"/>
        </w:rPr>
        <w:t xml:space="preserve">The study of the </w:t>
      </w:r>
      <w:proofErr w:type="spellStart"/>
      <w:r w:rsidRPr="003A219A">
        <w:rPr>
          <w:rFonts w:ascii="Verdana" w:hAnsi="Verdana"/>
          <w:szCs w:val="24"/>
          <w:lang w:val="en-GB"/>
        </w:rPr>
        <w:t>spatio</w:t>
      </w:r>
      <w:proofErr w:type="spellEnd"/>
      <w:r w:rsidRPr="003A219A">
        <w:rPr>
          <w:rFonts w:ascii="Verdana" w:hAnsi="Verdana"/>
          <w:szCs w:val="24"/>
          <w:lang w:val="en-GB"/>
        </w:rPr>
        <w:t xml:space="preserve">-temporal evolution of ash thickness is relevant in order to assess the degree of soil protection after fire and the major factors affecting this evolution. The studied fire was of low severity, yet it produced a significant reduction in </w:t>
      </w:r>
      <w:r w:rsidR="008E0A42" w:rsidRPr="003A219A">
        <w:rPr>
          <w:rFonts w:ascii="Verdana" w:hAnsi="Verdana"/>
          <w:szCs w:val="24"/>
          <w:lang w:val="en-GB"/>
        </w:rPr>
        <w:t xml:space="preserve">vegetation </w:t>
      </w:r>
      <w:r w:rsidRPr="003A219A">
        <w:rPr>
          <w:rFonts w:ascii="Verdana" w:hAnsi="Verdana"/>
          <w:szCs w:val="24"/>
          <w:lang w:val="en-GB"/>
        </w:rPr>
        <w:t>cover, especially in the sloping area, owing to lower fuel amounts previous to the fire and/or higher fire severity</w:t>
      </w:r>
      <w:r w:rsidR="008E0A42" w:rsidRPr="003A219A">
        <w:rPr>
          <w:rFonts w:ascii="Verdana" w:hAnsi="Verdana"/>
          <w:szCs w:val="24"/>
          <w:lang w:val="en-GB"/>
        </w:rPr>
        <w:t xml:space="preserve"> such as the ash colour shown</w:t>
      </w:r>
      <w:r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lastRenderedPageBreak/>
        <w:t>Vegetation recovered very fast</w:t>
      </w:r>
      <w:r w:rsidR="004C5F5E" w:rsidRPr="003A219A">
        <w:rPr>
          <w:rFonts w:ascii="Verdana" w:hAnsi="Verdana"/>
          <w:szCs w:val="24"/>
          <w:lang w:val="en-GB"/>
        </w:rPr>
        <w:t xml:space="preserve"> and</w:t>
      </w:r>
      <w:r w:rsidRPr="003A219A">
        <w:rPr>
          <w:rFonts w:ascii="Verdana" w:hAnsi="Verdana"/>
          <w:szCs w:val="24"/>
          <w:lang w:val="en-GB"/>
        </w:rPr>
        <w:t xml:space="preserve"> soil was rapidly protected from erosion, even after the ash thickness decreased. </w:t>
      </w:r>
      <w:r w:rsidR="006F797D" w:rsidRPr="003A219A">
        <w:rPr>
          <w:rFonts w:ascii="Verdana" w:hAnsi="Verdana"/>
          <w:szCs w:val="24"/>
          <w:lang w:val="en-GB"/>
        </w:rPr>
        <w:t>T</w:t>
      </w:r>
      <w:r w:rsidRPr="003A219A">
        <w:rPr>
          <w:rFonts w:ascii="Verdana" w:hAnsi="Verdana"/>
          <w:szCs w:val="24"/>
          <w:lang w:val="en-GB"/>
        </w:rPr>
        <w:t>he interpolation methods carried out allow us to estimate indirectly the</w:t>
      </w:r>
      <w:r w:rsidR="00873D85" w:rsidRPr="003A219A">
        <w:rPr>
          <w:rFonts w:ascii="Verdana" w:hAnsi="Verdana"/>
          <w:szCs w:val="24"/>
          <w:lang w:val="en-GB"/>
        </w:rPr>
        <w:t xml:space="preserve"> probable</w:t>
      </w:r>
      <w:r w:rsidRPr="003A219A">
        <w:rPr>
          <w:rFonts w:ascii="Verdana" w:hAnsi="Verdana"/>
          <w:szCs w:val="24"/>
          <w:lang w:val="en-GB"/>
        </w:rPr>
        <w:t xml:space="preserve"> fire line evolution, which was from north</w:t>
      </w:r>
      <w:r w:rsidR="00873D85" w:rsidRPr="003A219A">
        <w:rPr>
          <w:rFonts w:ascii="Verdana" w:hAnsi="Verdana"/>
          <w:szCs w:val="24"/>
          <w:lang w:val="en-GB"/>
        </w:rPr>
        <w:t>-</w:t>
      </w:r>
      <w:r w:rsidRPr="003A219A">
        <w:rPr>
          <w:rFonts w:ascii="Verdana" w:hAnsi="Verdana"/>
          <w:szCs w:val="24"/>
          <w:lang w:val="en-GB"/>
        </w:rPr>
        <w:t xml:space="preserve">east to </w:t>
      </w:r>
      <w:r w:rsidR="000C48E6" w:rsidRPr="003A219A">
        <w:rPr>
          <w:rFonts w:ascii="Verdana" w:hAnsi="Verdana"/>
          <w:szCs w:val="24"/>
          <w:lang w:val="en-GB"/>
        </w:rPr>
        <w:t>south</w:t>
      </w:r>
      <w:r w:rsidR="00873D85" w:rsidRPr="003A219A">
        <w:rPr>
          <w:rFonts w:ascii="Verdana" w:hAnsi="Verdana"/>
          <w:szCs w:val="24"/>
          <w:lang w:val="en-GB"/>
        </w:rPr>
        <w:t>-</w:t>
      </w:r>
      <w:r w:rsidR="000C48E6" w:rsidRPr="003A219A">
        <w:rPr>
          <w:rFonts w:ascii="Verdana" w:hAnsi="Verdana"/>
          <w:szCs w:val="24"/>
          <w:lang w:val="en-GB"/>
        </w:rPr>
        <w:t>west</w:t>
      </w:r>
      <w:r w:rsidRPr="003A219A">
        <w:rPr>
          <w:rFonts w:ascii="Verdana" w:hAnsi="Verdana"/>
          <w:szCs w:val="24"/>
          <w:lang w:val="en-GB"/>
        </w:rPr>
        <w:t xml:space="preserve"> and attendant fire severity during the first post-fire measurements.</w:t>
      </w:r>
      <w:r w:rsidR="00BC1B98" w:rsidRPr="003A219A">
        <w:rPr>
          <w:rFonts w:ascii="Verdana" w:hAnsi="Verdana"/>
          <w:szCs w:val="24"/>
          <w:lang w:val="en-GB"/>
        </w:rPr>
        <w:t xml:space="preserve"> </w:t>
      </w:r>
      <w:r w:rsidRPr="003A219A">
        <w:rPr>
          <w:rFonts w:ascii="Verdana" w:hAnsi="Verdana"/>
          <w:szCs w:val="24"/>
          <w:lang w:val="en-GB"/>
        </w:rPr>
        <w:t xml:space="preserve">Ash spatial variability </w:t>
      </w:r>
      <w:r w:rsidR="00FB02BB" w:rsidRPr="003A219A">
        <w:rPr>
          <w:rFonts w:ascii="Verdana" w:hAnsi="Verdana"/>
          <w:szCs w:val="24"/>
          <w:lang w:val="en-GB"/>
        </w:rPr>
        <w:t>increased over time</w:t>
      </w:r>
      <w:r w:rsidRPr="003A219A">
        <w:rPr>
          <w:rFonts w:ascii="Verdana" w:hAnsi="Verdana"/>
          <w:szCs w:val="24"/>
          <w:lang w:val="en-GB"/>
        </w:rPr>
        <w:t>, especially in the sloping area as a result of water erosion.</w:t>
      </w:r>
      <w:r w:rsidR="00161B3C">
        <w:rPr>
          <w:rFonts w:ascii="Verdana" w:hAnsi="Verdana"/>
          <w:szCs w:val="24"/>
          <w:lang w:val="en-GB"/>
        </w:rPr>
        <w:t xml:space="preserve"> Further studies with better temporal resolution and the impacts of fauna on ash (re)distribution are needed.</w:t>
      </w:r>
      <w:r w:rsidRPr="003A219A">
        <w:rPr>
          <w:rFonts w:ascii="Verdana" w:hAnsi="Verdana"/>
          <w:szCs w:val="24"/>
          <w:lang w:val="en-GB"/>
        </w:rPr>
        <w:t xml:space="preserve"> </w:t>
      </w:r>
    </w:p>
    <w:p w:rsidR="002F5576" w:rsidRPr="003A219A" w:rsidRDefault="002F5576" w:rsidP="002F5576">
      <w:pPr>
        <w:rPr>
          <w:rFonts w:ascii="Verdana" w:hAnsi="Verdana"/>
          <w:szCs w:val="24"/>
          <w:lang w:val="en-GB"/>
        </w:rPr>
      </w:pPr>
    </w:p>
    <w:p w:rsidR="009D0D66" w:rsidRPr="003A219A" w:rsidRDefault="009D0D66">
      <w:pPr>
        <w:pStyle w:val="Subtitle"/>
        <w:rPr>
          <w:rFonts w:ascii="Verdana" w:hAnsi="Verdana"/>
          <w:lang w:val="en-GB"/>
        </w:rPr>
      </w:pPr>
      <w:r w:rsidRPr="003A219A">
        <w:rPr>
          <w:rFonts w:ascii="Verdana" w:hAnsi="Verdana"/>
          <w:lang w:val="en-GB"/>
        </w:rPr>
        <w:t>Acknowledgements</w:t>
      </w:r>
    </w:p>
    <w:p w:rsidR="00124246" w:rsidRPr="003A219A" w:rsidRDefault="00124246" w:rsidP="00124246">
      <w:pPr>
        <w:pStyle w:val="Subtitle"/>
        <w:rPr>
          <w:rFonts w:ascii="Verdana" w:hAnsi="Verdana" w:cs="Times New Roman"/>
          <w:b w:val="0"/>
          <w:lang w:val="en-GB"/>
        </w:rPr>
      </w:pPr>
      <w:r w:rsidRPr="003A219A">
        <w:rPr>
          <w:rFonts w:ascii="Verdana" w:hAnsi="Verdana" w:cs="Times New Roman"/>
          <w:b w:val="0"/>
          <w:lang w:val="en-GB"/>
        </w:rPr>
        <w:t>The authors</w:t>
      </w:r>
      <w:r w:rsidR="00D574C1" w:rsidRPr="003A219A">
        <w:rPr>
          <w:rFonts w:ascii="Verdana" w:hAnsi="Verdana" w:cs="Times New Roman"/>
          <w:b w:val="0"/>
          <w:lang w:val="en-GB"/>
        </w:rPr>
        <w:t xml:space="preserve"> </w:t>
      </w:r>
      <w:r w:rsidRPr="003A219A">
        <w:rPr>
          <w:rFonts w:ascii="Verdana" w:hAnsi="Verdana" w:cs="Times New Roman"/>
          <w:b w:val="0"/>
          <w:lang w:val="en-GB"/>
        </w:rPr>
        <w:t xml:space="preserve">like </w:t>
      </w:r>
      <w:r w:rsidR="005D6C7D" w:rsidRPr="003A219A">
        <w:rPr>
          <w:rFonts w:ascii="Verdana" w:hAnsi="Verdana" w:cs="Times New Roman"/>
          <w:b w:val="0"/>
          <w:lang w:val="en-GB"/>
        </w:rPr>
        <w:t>t</w:t>
      </w:r>
      <w:r w:rsidRPr="003A219A">
        <w:rPr>
          <w:rFonts w:ascii="Verdana" w:hAnsi="Verdana" w:cs="Times New Roman"/>
          <w:b w:val="0"/>
          <w:lang w:val="en-GB"/>
        </w:rPr>
        <w:t xml:space="preserve">o acknowledge to the projects, CGL2007-28764-E/BTE CGL2008-01632-E/BTE y CGL2009-06861-E/BTE, that financed </w:t>
      </w:r>
      <w:proofErr w:type="spellStart"/>
      <w:r w:rsidRPr="003A219A">
        <w:rPr>
          <w:rFonts w:ascii="Verdana" w:hAnsi="Verdana" w:cs="Times New Roman"/>
          <w:b w:val="0"/>
          <w:lang w:val="en-GB"/>
        </w:rPr>
        <w:t>Fuegored</w:t>
      </w:r>
      <w:proofErr w:type="spellEnd"/>
      <w:r w:rsidRPr="003A219A">
        <w:rPr>
          <w:rFonts w:ascii="Verdana" w:hAnsi="Verdana" w:cs="Times New Roman"/>
          <w:b w:val="0"/>
          <w:lang w:val="en-GB"/>
        </w:rPr>
        <w:t xml:space="preserve"> (Fire effects on soil properties network), to the </w:t>
      </w:r>
      <w:r w:rsidR="00FB63AA" w:rsidRPr="003A219A">
        <w:rPr>
          <w:rFonts w:ascii="Verdana" w:hAnsi="Verdana" w:cs="Times New Roman"/>
          <w:b w:val="0"/>
          <w:lang w:val="en-GB"/>
        </w:rPr>
        <w:t>Lithuanian</w:t>
      </w:r>
      <w:r w:rsidRPr="003A219A">
        <w:rPr>
          <w:rFonts w:ascii="Verdana" w:hAnsi="Verdana" w:cs="Times New Roman"/>
          <w:b w:val="0"/>
          <w:lang w:val="en-GB"/>
        </w:rPr>
        <w:t xml:space="preserve"> research council for financing the project LITFIRE, Fire effects on Lithuanian soils and ecosystems (MIP-48/2011), to the </w:t>
      </w:r>
      <w:r w:rsidRPr="003A219A">
        <w:rPr>
          <w:rStyle w:val="apple-style-span"/>
          <w:rFonts w:ascii="Verdana" w:hAnsi="Verdana" w:cs="Times New Roman"/>
          <w:b w:val="0"/>
          <w:lang w:val="en-GB"/>
        </w:rPr>
        <w:t>HYDFIRE project (CGL2010-21670-C02-01)</w:t>
      </w:r>
      <w:r w:rsidR="00376204" w:rsidRPr="003A219A">
        <w:rPr>
          <w:rFonts w:ascii="Verdana" w:hAnsi="Verdana" w:cs="Times New Roman"/>
          <w:b w:val="0"/>
          <w:lang w:val="en-GB"/>
        </w:rPr>
        <w:t>,</w:t>
      </w:r>
      <w:r w:rsidRPr="003A219A">
        <w:rPr>
          <w:rFonts w:ascii="Verdana" w:hAnsi="Verdana" w:cs="Times New Roman"/>
          <w:b w:val="0"/>
          <w:lang w:val="en-GB"/>
        </w:rPr>
        <w:t xml:space="preserve">to </w:t>
      </w:r>
      <w:proofErr w:type="spellStart"/>
      <w:r w:rsidRPr="003A219A">
        <w:rPr>
          <w:rStyle w:val="Emphasis"/>
          <w:rFonts w:ascii="Verdana" w:eastAsia="Calibri" w:hAnsi="Verdana" w:cs="Times New Roman"/>
          <w:b w:val="0"/>
          <w:i w:val="0"/>
          <w:lang w:val="en-GB"/>
        </w:rPr>
        <w:t>Comissionat</w:t>
      </w:r>
      <w:proofErr w:type="spellEnd"/>
      <w:r w:rsidRPr="003A219A">
        <w:rPr>
          <w:rStyle w:val="Emphasis"/>
          <w:rFonts w:ascii="Verdana" w:eastAsia="Calibri" w:hAnsi="Verdana" w:cs="Times New Roman"/>
          <w:b w:val="0"/>
          <w:i w:val="0"/>
          <w:lang w:val="en-GB"/>
        </w:rPr>
        <w:t xml:space="preserve"> per a </w:t>
      </w:r>
      <w:proofErr w:type="spellStart"/>
      <w:r w:rsidRPr="003A219A">
        <w:rPr>
          <w:rStyle w:val="Emphasis"/>
          <w:rFonts w:ascii="Verdana" w:eastAsia="Calibri" w:hAnsi="Verdana" w:cs="Times New Roman"/>
          <w:b w:val="0"/>
          <w:i w:val="0"/>
          <w:lang w:val="en-GB"/>
        </w:rPr>
        <w:t>Universitats</w:t>
      </w:r>
      <w:proofErr w:type="spellEnd"/>
      <w:r w:rsidRPr="003A219A">
        <w:rPr>
          <w:rStyle w:val="Emphasis"/>
          <w:rFonts w:ascii="Verdana" w:eastAsia="Calibri" w:hAnsi="Verdana" w:cs="Times New Roman"/>
          <w:b w:val="0"/>
          <w:i w:val="0"/>
          <w:lang w:val="en-GB"/>
        </w:rPr>
        <w:t xml:space="preserve"> </w:t>
      </w:r>
      <w:proofErr w:type="spellStart"/>
      <w:r w:rsidRPr="003A219A">
        <w:rPr>
          <w:rStyle w:val="Emphasis"/>
          <w:rFonts w:ascii="Verdana" w:eastAsia="Calibri" w:hAnsi="Verdana" w:cs="Times New Roman"/>
          <w:b w:val="0"/>
          <w:i w:val="0"/>
          <w:lang w:val="en-GB"/>
        </w:rPr>
        <w:t>i</w:t>
      </w:r>
      <w:proofErr w:type="spellEnd"/>
      <w:r w:rsidRPr="003A219A">
        <w:rPr>
          <w:rStyle w:val="Emphasis"/>
          <w:rFonts w:ascii="Verdana" w:eastAsia="Calibri" w:hAnsi="Verdana" w:cs="Times New Roman"/>
          <w:b w:val="0"/>
          <w:i w:val="0"/>
          <w:lang w:val="en-GB"/>
        </w:rPr>
        <w:t xml:space="preserve"> </w:t>
      </w:r>
      <w:proofErr w:type="spellStart"/>
      <w:r w:rsidRPr="003A219A">
        <w:rPr>
          <w:rStyle w:val="Emphasis"/>
          <w:rFonts w:ascii="Verdana" w:eastAsia="Calibri" w:hAnsi="Verdana" w:cs="Times New Roman"/>
          <w:b w:val="0"/>
          <w:i w:val="0"/>
          <w:lang w:val="en-GB"/>
        </w:rPr>
        <w:t>Recerca</w:t>
      </w:r>
      <w:proofErr w:type="spellEnd"/>
      <w:r w:rsidRPr="003A219A">
        <w:rPr>
          <w:rStyle w:val="Emphasis"/>
          <w:rFonts w:ascii="Verdana" w:eastAsia="Calibri" w:hAnsi="Verdana" w:cs="Times New Roman"/>
          <w:b w:val="0"/>
          <w:i w:val="0"/>
          <w:lang w:val="en-GB"/>
        </w:rPr>
        <w:t xml:space="preserve"> del DIUE de la </w:t>
      </w:r>
      <w:proofErr w:type="spellStart"/>
      <w:r w:rsidRPr="003A219A">
        <w:rPr>
          <w:rStyle w:val="Emphasis"/>
          <w:rFonts w:ascii="Verdana" w:eastAsia="Calibri" w:hAnsi="Verdana" w:cs="Times New Roman"/>
          <w:b w:val="0"/>
          <w:i w:val="0"/>
          <w:lang w:val="en-GB"/>
        </w:rPr>
        <w:t>Generalitat</w:t>
      </w:r>
      <w:proofErr w:type="spellEnd"/>
      <w:r w:rsidRPr="003A219A">
        <w:rPr>
          <w:rStyle w:val="Emphasis"/>
          <w:rFonts w:ascii="Verdana" w:eastAsia="Calibri" w:hAnsi="Verdana" w:cs="Times New Roman"/>
          <w:b w:val="0"/>
          <w:i w:val="0"/>
          <w:lang w:val="en-GB"/>
        </w:rPr>
        <w:t xml:space="preserve"> de </w:t>
      </w:r>
      <w:proofErr w:type="spellStart"/>
      <w:r w:rsidRPr="003A219A">
        <w:rPr>
          <w:rStyle w:val="Emphasis"/>
          <w:rFonts w:ascii="Verdana" w:eastAsia="Calibri" w:hAnsi="Verdana" w:cs="Times New Roman"/>
          <w:b w:val="0"/>
          <w:i w:val="0"/>
          <w:lang w:val="en-GB"/>
        </w:rPr>
        <w:t>Catalunya</w:t>
      </w:r>
      <w:proofErr w:type="spellEnd"/>
      <w:r w:rsidR="00376204" w:rsidRPr="003A219A">
        <w:rPr>
          <w:rStyle w:val="Emphasis"/>
          <w:rFonts w:ascii="Verdana" w:eastAsia="Calibri" w:hAnsi="Verdana" w:cs="Times New Roman"/>
          <w:b w:val="0"/>
          <w:i w:val="0"/>
          <w:lang w:val="en-GB"/>
        </w:rPr>
        <w:t xml:space="preserve">, to Lithuanian </w:t>
      </w:r>
      <w:proofErr w:type="spellStart"/>
      <w:r w:rsidR="00376204" w:rsidRPr="003A219A">
        <w:rPr>
          <w:rStyle w:val="Emphasis"/>
          <w:rFonts w:ascii="Verdana" w:eastAsia="Calibri" w:hAnsi="Verdana" w:cs="Times New Roman"/>
          <w:b w:val="0"/>
          <w:i w:val="0"/>
          <w:lang w:val="en-GB"/>
        </w:rPr>
        <w:t>Hydrometereological</w:t>
      </w:r>
      <w:proofErr w:type="spellEnd"/>
      <w:r w:rsidR="00376204" w:rsidRPr="003A219A">
        <w:rPr>
          <w:rStyle w:val="Emphasis"/>
          <w:rFonts w:ascii="Verdana" w:eastAsia="Calibri" w:hAnsi="Verdana" w:cs="Times New Roman"/>
          <w:b w:val="0"/>
          <w:i w:val="0"/>
          <w:lang w:val="en-GB"/>
        </w:rPr>
        <w:t xml:space="preserve"> Service for provide meteorological data, </w:t>
      </w:r>
      <w:r w:rsidRPr="003A219A">
        <w:rPr>
          <w:rFonts w:ascii="Verdana" w:hAnsi="Verdana" w:cs="Times New Roman"/>
          <w:b w:val="0"/>
          <w:lang w:val="en-GB"/>
        </w:rPr>
        <w:t xml:space="preserve">and to the </w:t>
      </w:r>
      <w:proofErr w:type="spellStart"/>
      <w:r w:rsidRPr="003A219A">
        <w:rPr>
          <w:rFonts w:ascii="Verdana" w:hAnsi="Verdana" w:cs="Times New Roman"/>
          <w:b w:val="0"/>
          <w:lang w:val="en-GB"/>
        </w:rPr>
        <w:t>Cerdocarpa</w:t>
      </w:r>
      <w:proofErr w:type="spellEnd"/>
      <w:r w:rsidRPr="003A219A">
        <w:rPr>
          <w:rFonts w:ascii="Verdana" w:hAnsi="Verdana" w:cs="Times New Roman"/>
          <w:b w:val="0"/>
          <w:lang w:val="en-GB"/>
        </w:rPr>
        <w:t xml:space="preserve"> team for the important suggestions to this manuscript.</w:t>
      </w:r>
    </w:p>
    <w:p w:rsidR="00124246" w:rsidRPr="003A219A" w:rsidRDefault="00124246" w:rsidP="00124246">
      <w:pPr>
        <w:pStyle w:val="Subtitle"/>
        <w:rPr>
          <w:rFonts w:ascii="Verdana" w:hAnsi="Verdana"/>
          <w:lang w:val="en-GB"/>
        </w:rPr>
      </w:pPr>
    </w:p>
    <w:p w:rsidR="009D0D66" w:rsidRPr="003A219A" w:rsidRDefault="009D0D66" w:rsidP="00124246">
      <w:pPr>
        <w:pStyle w:val="Subtitle"/>
        <w:rPr>
          <w:rFonts w:ascii="Verdana" w:hAnsi="Verdana"/>
          <w:lang w:val="en-GB"/>
        </w:rPr>
      </w:pPr>
      <w:r w:rsidRPr="003A219A">
        <w:rPr>
          <w:rFonts w:ascii="Verdana" w:hAnsi="Verdana"/>
          <w:lang w:val="en-GB"/>
        </w:rPr>
        <w:t>References</w:t>
      </w:r>
    </w:p>
    <w:p w:rsidR="00124246" w:rsidRPr="006C1CED" w:rsidDel="00B9683B" w:rsidRDefault="00124246" w:rsidP="00124246">
      <w:pPr>
        <w:pStyle w:val="FootnoteText"/>
        <w:spacing w:line="480" w:lineRule="auto"/>
        <w:ind w:left="567" w:hanging="567"/>
        <w:rPr>
          <w:del w:id="20" w:author="Paulo" w:date="2013-02-13T13:18:00Z"/>
          <w:rFonts w:ascii="Verdana" w:hAnsi="Verdana"/>
          <w:sz w:val="24"/>
          <w:szCs w:val="24"/>
          <w:lang w:val="en-GB"/>
        </w:rPr>
      </w:pPr>
      <w:del w:id="21" w:author="Paulo" w:date="2013-02-13T13:18:00Z">
        <w:r w:rsidRPr="006C1CED" w:rsidDel="00B9683B">
          <w:rPr>
            <w:rFonts w:ascii="Verdana" w:hAnsi="Verdana"/>
            <w:sz w:val="24"/>
            <w:szCs w:val="24"/>
            <w:lang w:val="en-GB"/>
          </w:rPr>
          <w:delText>Bodi, M., Leon Miranda, F.J., Cerdà, A.,</w:delText>
        </w:r>
        <w:r w:rsidR="00852B1D" w:rsidRPr="006C1CED" w:rsidDel="00B9683B">
          <w:rPr>
            <w:rFonts w:ascii="Verdana" w:hAnsi="Verdana"/>
            <w:sz w:val="24"/>
            <w:szCs w:val="24"/>
            <w:lang w:val="en-GB"/>
          </w:rPr>
          <w:delText xml:space="preserve"> Balfour, V., Mataix-Solera, J.</w:delText>
        </w:r>
        <w:r w:rsidR="00CC2EEE" w:rsidRPr="006C1CED" w:rsidDel="00B9683B">
          <w:rPr>
            <w:rFonts w:ascii="Verdana" w:hAnsi="Verdana"/>
            <w:sz w:val="24"/>
            <w:szCs w:val="24"/>
            <w:lang w:val="en-GB"/>
          </w:rPr>
          <w:delText>,</w:delText>
        </w:r>
        <w:r w:rsidR="00852B1D" w:rsidRPr="006C1CED" w:rsidDel="00B9683B">
          <w:rPr>
            <w:rFonts w:ascii="Verdana" w:hAnsi="Verdana"/>
            <w:sz w:val="24"/>
            <w:szCs w:val="24"/>
            <w:lang w:val="en-GB"/>
          </w:rPr>
          <w:delText xml:space="preserve"> and Doerr, S.:</w:delText>
        </w:r>
        <w:r w:rsidRPr="006C1CED" w:rsidDel="00B9683B">
          <w:rPr>
            <w:rFonts w:ascii="Verdana" w:hAnsi="Verdana"/>
            <w:sz w:val="24"/>
            <w:szCs w:val="24"/>
            <w:lang w:val="en-GB"/>
          </w:rPr>
          <w:delText xml:space="preserve"> </w:delText>
        </w:r>
        <w:r w:rsidRPr="003A219A" w:rsidDel="00B9683B">
          <w:rPr>
            <w:rFonts w:ascii="Verdana" w:hAnsi="Verdana"/>
            <w:sz w:val="24"/>
            <w:szCs w:val="24"/>
            <w:lang w:val="en-GB"/>
          </w:rPr>
          <w:delText>Runoff rates, water erosion and water quality from a soil covered with different types of ash, in: Bento Gonçalves, A. and Vieira, A. (eds) Fire effects on soil properties, proceedings of the 3</w:delText>
        </w:r>
        <w:r w:rsidRPr="003A219A" w:rsidDel="00B9683B">
          <w:rPr>
            <w:rFonts w:ascii="Verdana" w:hAnsi="Verdana"/>
            <w:sz w:val="24"/>
            <w:szCs w:val="24"/>
            <w:vertAlign w:val="superscript"/>
            <w:lang w:val="en-GB"/>
          </w:rPr>
          <w:delText>rd</w:delText>
        </w:r>
        <w:r w:rsidRPr="003A219A" w:rsidDel="00B9683B">
          <w:rPr>
            <w:rFonts w:ascii="Verdana" w:hAnsi="Verdana"/>
            <w:sz w:val="24"/>
            <w:szCs w:val="24"/>
            <w:lang w:val="en-GB"/>
          </w:rPr>
          <w:delText xml:space="preserve"> International meeting of fire effects on soil properties. </w:delText>
        </w:r>
        <w:r w:rsidR="007E251F" w:rsidRPr="006C1CED" w:rsidDel="00B9683B">
          <w:rPr>
            <w:rFonts w:ascii="Verdana" w:hAnsi="Verdana"/>
            <w:sz w:val="24"/>
            <w:szCs w:val="24"/>
            <w:lang w:val="en-GB"/>
          </w:rPr>
          <w:delText>Guimaraes, Portugal, pp. 64–</w:delText>
        </w:r>
        <w:r w:rsidR="00852B1D" w:rsidRPr="006C1CED" w:rsidDel="00B9683B">
          <w:rPr>
            <w:rFonts w:ascii="Verdana" w:hAnsi="Verdana"/>
            <w:sz w:val="24"/>
            <w:szCs w:val="24"/>
            <w:lang w:val="en-GB"/>
          </w:rPr>
          <w:delText>67,</w:delText>
        </w:r>
        <w:r w:rsidRPr="006C1CED" w:rsidDel="00B9683B">
          <w:rPr>
            <w:rFonts w:ascii="Verdana" w:hAnsi="Verdana"/>
            <w:sz w:val="24"/>
            <w:szCs w:val="24"/>
            <w:lang w:val="en-GB"/>
          </w:rPr>
          <w:delText xml:space="preserve"> </w:delText>
        </w:r>
        <w:r w:rsidR="00852B1D" w:rsidRPr="006C1CED" w:rsidDel="00B9683B">
          <w:rPr>
            <w:rFonts w:ascii="Verdana" w:hAnsi="Verdana"/>
            <w:sz w:val="24"/>
            <w:szCs w:val="24"/>
            <w:lang w:val="en-GB"/>
          </w:rPr>
          <w:delText>2011a.</w:delText>
        </w:r>
        <w:r w:rsidRPr="006C1CED" w:rsidDel="00B9683B">
          <w:rPr>
            <w:rFonts w:ascii="Verdana" w:hAnsi="Verdana"/>
            <w:sz w:val="24"/>
            <w:szCs w:val="24"/>
            <w:lang w:val="en-GB"/>
          </w:rPr>
          <w:delText xml:space="preserve"> </w:delText>
        </w:r>
      </w:del>
    </w:p>
    <w:p w:rsidR="00124246" w:rsidRPr="003A219A" w:rsidRDefault="00124246" w:rsidP="00124246">
      <w:pPr>
        <w:autoSpaceDE w:val="0"/>
        <w:spacing w:line="480" w:lineRule="auto"/>
        <w:ind w:left="540" w:hanging="540"/>
        <w:rPr>
          <w:rFonts w:ascii="Verdana" w:hAnsi="Verdana"/>
          <w:szCs w:val="24"/>
          <w:lang w:val="en-GB"/>
        </w:rPr>
      </w:pPr>
      <w:proofErr w:type="spellStart"/>
      <w:r w:rsidRPr="006C1CED">
        <w:rPr>
          <w:rFonts w:ascii="Verdana" w:hAnsi="Verdana"/>
          <w:szCs w:val="24"/>
          <w:lang w:val="en-GB"/>
        </w:rPr>
        <w:lastRenderedPageBreak/>
        <w:t>Bodi</w:t>
      </w:r>
      <w:proofErr w:type="spellEnd"/>
      <w:r w:rsidRPr="006C1CED">
        <w:rPr>
          <w:rFonts w:ascii="Verdana" w:hAnsi="Verdana"/>
          <w:szCs w:val="24"/>
          <w:lang w:val="en-GB"/>
        </w:rPr>
        <w:t>, M</w:t>
      </w:r>
      <w:r w:rsidR="00852B1D" w:rsidRPr="006C1CED">
        <w:rPr>
          <w:rFonts w:ascii="Verdana" w:hAnsi="Verdana"/>
          <w:szCs w:val="24"/>
          <w:lang w:val="en-GB"/>
        </w:rPr>
        <w:t xml:space="preserve">., </w:t>
      </w:r>
      <w:proofErr w:type="spellStart"/>
      <w:r w:rsidR="00852B1D" w:rsidRPr="006C1CED">
        <w:rPr>
          <w:rFonts w:ascii="Verdana" w:hAnsi="Verdana"/>
          <w:szCs w:val="24"/>
          <w:lang w:val="en-GB"/>
        </w:rPr>
        <w:t>Mataix-Solera</w:t>
      </w:r>
      <w:proofErr w:type="spellEnd"/>
      <w:r w:rsidR="00852B1D" w:rsidRPr="006C1CED">
        <w:rPr>
          <w:rFonts w:ascii="Verdana" w:hAnsi="Verdana"/>
          <w:szCs w:val="24"/>
          <w:lang w:val="en-GB"/>
        </w:rPr>
        <w:t xml:space="preserve">, J., </w:t>
      </w:r>
      <w:proofErr w:type="spellStart"/>
      <w:r w:rsidR="00852B1D" w:rsidRPr="006C1CED">
        <w:rPr>
          <w:rFonts w:ascii="Verdana" w:hAnsi="Verdana"/>
          <w:szCs w:val="24"/>
          <w:lang w:val="en-GB"/>
        </w:rPr>
        <w:t>Doerr</w:t>
      </w:r>
      <w:proofErr w:type="spellEnd"/>
      <w:r w:rsidR="00852B1D" w:rsidRPr="006C1CED">
        <w:rPr>
          <w:rFonts w:ascii="Verdana" w:hAnsi="Verdana"/>
          <w:szCs w:val="24"/>
          <w:lang w:val="en-GB"/>
        </w:rPr>
        <w:t>, S.</w:t>
      </w:r>
      <w:r w:rsidR="00CC2EEE" w:rsidRPr="006C1CED">
        <w:rPr>
          <w:rFonts w:ascii="Verdana" w:hAnsi="Verdana"/>
          <w:szCs w:val="24"/>
          <w:lang w:val="en-GB"/>
        </w:rPr>
        <w:t>,</w:t>
      </w:r>
      <w:r w:rsidR="00852B1D" w:rsidRPr="006C1CED">
        <w:rPr>
          <w:rFonts w:ascii="Verdana" w:hAnsi="Verdana"/>
          <w:szCs w:val="24"/>
          <w:lang w:val="en-GB"/>
        </w:rPr>
        <w:t xml:space="preserve"> and </w:t>
      </w:r>
      <w:proofErr w:type="spellStart"/>
      <w:r w:rsidR="00852B1D" w:rsidRPr="006C1CED">
        <w:rPr>
          <w:rFonts w:ascii="Verdana" w:hAnsi="Verdana"/>
          <w:szCs w:val="24"/>
          <w:lang w:val="en-GB"/>
        </w:rPr>
        <w:t>Cerdà</w:t>
      </w:r>
      <w:proofErr w:type="spellEnd"/>
      <w:r w:rsidR="00852B1D" w:rsidRPr="006C1CED">
        <w:rPr>
          <w:rFonts w:ascii="Verdana" w:hAnsi="Verdana"/>
          <w:szCs w:val="24"/>
          <w:lang w:val="en-GB"/>
        </w:rPr>
        <w:t>, A.:</w:t>
      </w:r>
      <w:r w:rsidRPr="006C1CED">
        <w:rPr>
          <w:rFonts w:ascii="Verdana" w:hAnsi="Verdana"/>
          <w:szCs w:val="24"/>
          <w:lang w:val="en-GB"/>
        </w:rPr>
        <w:t xml:space="preserve"> </w:t>
      </w:r>
      <w:r w:rsidRPr="003A219A">
        <w:rPr>
          <w:rFonts w:ascii="Verdana" w:hAnsi="Verdana"/>
          <w:szCs w:val="24"/>
          <w:lang w:val="en-GB"/>
        </w:rPr>
        <w:t xml:space="preserve">The </w:t>
      </w:r>
      <w:proofErr w:type="spellStart"/>
      <w:r w:rsidRPr="003A219A">
        <w:rPr>
          <w:rFonts w:ascii="Verdana" w:hAnsi="Verdana"/>
          <w:szCs w:val="24"/>
          <w:lang w:val="en-GB"/>
        </w:rPr>
        <w:t>wettability</w:t>
      </w:r>
      <w:proofErr w:type="spellEnd"/>
      <w:r w:rsidRPr="003A219A">
        <w:rPr>
          <w:rFonts w:ascii="Verdana" w:hAnsi="Verdana"/>
          <w:szCs w:val="24"/>
          <w:lang w:val="en-GB"/>
        </w:rPr>
        <w:t xml:space="preserve"> of ash from burned vegetation and its relationship to Mediterranean plant species type, burn severity and total organic car</w:t>
      </w:r>
      <w:r w:rsidR="007E251F" w:rsidRPr="003A219A">
        <w:rPr>
          <w:rFonts w:ascii="Verdana" w:hAnsi="Verdana"/>
          <w:szCs w:val="24"/>
          <w:lang w:val="en-GB"/>
        </w:rPr>
        <w:t xml:space="preserve">bon content, </w:t>
      </w:r>
      <w:proofErr w:type="spellStart"/>
      <w:r w:rsidR="007E251F" w:rsidRPr="003A219A">
        <w:rPr>
          <w:rFonts w:ascii="Verdana" w:hAnsi="Verdana"/>
          <w:szCs w:val="24"/>
          <w:lang w:val="en-GB"/>
        </w:rPr>
        <w:t>Geoderma</w:t>
      </w:r>
      <w:proofErr w:type="spellEnd"/>
      <w:r w:rsidR="007E251F" w:rsidRPr="003A219A">
        <w:rPr>
          <w:rFonts w:ascii="Verdana" w:hAnsi="Verdana"/>
          <w:szCs w:val="24"/>
          <w:lang w:val="en-GB"/>
        </w:rPr>
        <w:t>, 160, 599–607,</w:t>
      </w:r>
      <w:r w:rsidR="00852B1D" w:rsidRPr="003A219A">
        <w:rPr>
          <w:rFonts w:ascii="Verdana" w:hAnsi="Verdana"/>
          <w:szCs w:val="24"/>
          <w:lang w:val="en-GB"/>
        </w:rPr>
        <w:t xml:space="preserve"> </w:t>
      </w:r>
      <w:r w:rsidR="00852B1D" w:rsidRPr="006C1CED">
        <w:rPr>
          <w:rFonts w:ascii="Verdana" w:hAnsi="Verdana"/>
          <w:szCs w:val="24"/>
          <w:lang w:val="en-GB"/>
        </w:rPr>
        <w:t>2011</w:t>
      </w:r>
      <w:del w:id="22" w:author="Paulo" w:date="2013-02-13T13:19:00Z">
        <w:r w:rsidR="00852B1D" w:rsidRPr="006C1CED" w:rsidDel="00B9683B">
          <w:rPr>
            <w:rFonts w:ascii="Verdana" w:hAnsi="Verdana"/>
            <w:szCs w:val="24"/>
            <w:lang w:val="en-GB"/>
          </w:rPr>
          <w:delText>b</w:delText>
        </w:r>
      </w:del>
      <w:r w:rsidR="007E251F" w:rsidRPr="006C1CED">
        <w:rPr>
          <w:rFonts w:ascii="Verdana" w:hAnsi="Verdana"/>
          <w:szCs w:val="24"/>
          <w:lang w:val="en-GB"/>
        </w:rPr>
        <w:t>.</w:t>
      </w:r>
    </w:p>
    <w:p w:rsidR="00124246" w:rsidRPr="003A219A" w:rsidRDefault="00F41DDC" w:rsidP="00124246">
      <w:pPr>
        <w:autoSpaceDE w:val="0"/>
        <w:spacing w:line="480" w:lineRule="auto"/>
        <w:ind w:left="540" w:hanging="540"/>
        <w:rPr>
          <w:rStyle w:val="citationjournal"/>
          <w:rFonts w:ascii="Verdana" w:hAnsi="Verdana"/>
          <w:color w:val="auto"/>
          <w:szCs w:val="24"/>
        </w:rPr>
      </w:pPr>
      <w:hyperlink r:id="rId12" w:history="1">
        <w:r w:rsidR="00124246" w:rsidRPr="003A219A">
          <w:rPr>
            <w:rStyle w:val="Hyperlink"/>
            <w:rFonts w:ascii="Verdana" w:hAnsi="Verdana"/>
            <w:color w:val="auto"/>
            <w:szCs w:val="24"/>
            <w:u w:val="none"/>
            <w:lang w:val="en-GB"/>
          </w:rPr>
          <w:t>Box, G.E.P.</w:t>
        </w:r>
      </w:hyperlink>
      <w:r w:rsidR="00CC2EEE" w:rsidRPr="003A219A">
        <w:rPr>
          <w:rFonts w:ascii="Verdana" w:hAnsi="Verdana"/>
          <w:color w:val="auto"/>
          <w:szCs w:val="24"/>
        </w:rPr>
        <w:t>,</w:t>
      </w:r>
      <w:r w:rsidR="00852B1D" w:rsidRPr="003A219A">
        <w:rPr>
          <w:rStyle w:val="citationjournal"/>
          <w:rFonts w:ascii="Verdana" w:hAnsi="Verdana"/>
          <w:color w:val="auto"/>
          <w:szCs w:val="24"/>
          <w:lang w:val="en-GB"/>
        </w:rPr>
        <w:t xml:space="preserve"> and</w:t>
      </w:r>
      <w:r w:rsidR="00124246" w:rsidRPr="003A219A">
        <w:rPr>
          <w:rStyle w:val="citationjournal"/>
          <w:rFonts w:ascii="Verdana" w:hAnsi="Verdana"/>
          <w:color w:val="auto"/>
          <w:szCs w:val="24"/>
          <w:lang w:val="en-GB"/>
        </w:rPr>
        <w:t xml:space="preserve"> </w:t>
      </w:r>
      <w:hyperlink r:id="rId13" w:history="1">
        <w:r w:rsidR="00124246" w:rsidRPr="003A219A">
          <w:rPr>
            <w:rStyle w:val="Hyperlink"/>
            <w:rFonts w:ascii="Verdana" w:hAnsi="Verdana"/>
            <w:color w:val="auto"/>
            <w:szCs w:val="24"/>
            <w:u w:val="none"/>
            <w:lang w:val="en-GB"/>
          </w:rPr>
          <w:t>Cox, D.R.</w:t>
        </w:r>
      </w:hyperlink>
      <w:r w:rsidR="00852B1D" w:rsidRPr="003A219A">
        <w:rPr>
          <w:rStyle w:val="citationjournal"/>
          <w:rFonts w:ascii="Verdana" w:hAnsi="Verdana"/>
          <w:color w:val="auto"/>
          <w:szCs w:val="24"/>
          <w:lang w:val="en-GB"/>
        </w:rPr>
        <w:t>:</w:t>
      </w:r>
      <w:r w:rsidR="00124246" w:rsidRPr="003A219A">
        <w:rPr>
          <w:rStyle w:val="citationjournal"/>
          <w:rFonts w:ascii="Verdana" w:hAnsi="Verdana"/>
          <w:color w:val="auto"/>
          <w:szCs w:val="24"/>
          <w:lang w:val="en-GB"/>
        </w:rPr>
        <w:t xml:space="preserve"> An analysis of transformations. </w:t>
      </w:r>
      <w:hyperlink r:id="rId14" w:history="1">
        <w:r w:rsidR="0081187A" w:rsidRPr="003A219A">
          <w:rPr>
            <w:rStyle w:val="Hyperlink"/>
            <w:rFonts w:ascii="Verdana" w:hAnsi="Verdana"/>
            <w:color w:val="auto"/>
            <w:szCs w:val="24"/>
            <w:u w:val="none"/>
          </w:rPr>
          <w:t>J. R. Stat.</w:t>
        </w:r>
        <w:r w:rsidR="00124246" w:rsidRPr="003A219A">
          <w:rPr>
            <w:rStyle w:val="Hyperlink"/>
            <w:rFonts w:ascii="Verdana" w:hAnsi="Verdana"/>
            <w:color w:val="auto"/>
            <w:szCs w:val="24"/>
            <w:u w:val="none"/>
          </w:rPr>
          <w:t xml:space="preserve"> So</w:t>
        </w:r>
      </w:hyperlink>
      <w:r w:rsidR="00E045F0" w:rsidRPr="003A219A">
        <w:rPr>
          <w:rFonts w:ascii="Verdana" w:hAnsi="Verdana"/>
          <w:color w:val="auto"/>
          <w:szCs w:val="24"/>
        </w:rPr>
        <w:t>c.</w:t>
      </w:r>
      <w:r w:rsidR="00852B1D" w:rsidRPr="003A219A">
        <w:rPr>
          <w:rStyle w:val="citationjournal"/>
          <w:rFonts w:ascii="Verdana" w:hAnsi="Verdana"/>
          <w:iCs/>
          <w:color w:val="auto"/>
          <w:szCs w:val="24"/>
        </w:rPr>
        <w:t>, Series B,</w:t>
      </w:r>
      <w:r w:rsidR="00124246" w:rsidRPr="003A219A">
        <w:rPr>
          <w:rStyle w:val="citationjournal"/>
          <w:rFonts w:ascii="Verdana" w:hAnsi="Verdana"/>
          <w:color w:val="auto"/>
          <w:szCs w:val="24"/>
        </w:rPr>
        <w:t xml:space="preserve"> </w:t>
      </w:r>
      <w:r w:rsidR="00124246" w:rsidRPr="003A219A">
        <w:rPr>
          <w:rStyle w:val="citationjournal"/>
          <w:rFonts w:ascii="Verdana" w:hAnsi="Verdana"/>
          <w:bCs/>
          <w:color w:val="auto"/>
          <w:szCs w:val="24"/>
        </w:rPr>
        <w:t>26</w:t>
      </w:r>
      <w:r w:rsidR="007E251F" w:rsidRPr="003A219A">
        <w:rPr>
          <w:rStyle w:val="citationjournal"/>
          <w:rFonts w:ascii="Verdana" w:hAnsi="Verdana"/>
          <w:color w:val="auto"/>
          <w:szCs w:val="24"/>
        </w:rPr>
        <w:t>, 211–</w:t>
      </w:r>
      <w:r w:rsidR="00852B1D" w:rsidRPr="003A219A">
        <w:rPr>
          <w:rStyle w:val="citationjournal"/>
          <w:rFonts w:ascii="Verdana" w:hAnsi="Verdana"/>
          <w:color w:val="auto"/>
          <w:szCs w:val="24"/>
        </w:rPr>
        <w:t>252, 1964.</w:t>
      </w:r>
    </w:p>
    <w:p w:rsidR="00124246" w:rsidRPr="003A219A" w:rsidRDefault="00852B1D" w:rsidP="00124246">
      <w:pPr>
        <w:pStyle w:val="BodyText3"/>
        <w:widowControl/>
        <w:spacing w:line="480" w:lineRule="auto"/>
        <w:ind w:left="540" w:hanging="540"/>
        <w:rPr>
          <w:rFonts w:ascii="Verdana" w:hAnsi="Verdana"/>
          <w:lang w:val="de-DE"/>
        </w:rPr>
      </w:pPr>
      <w:r w:rsidRPr="003A219A">
        <w:rPr>
          <w:rFonts w:ascii="Verdana" w:hAnsi="Verdana"/>
          <w:lang w:val="de-DE"/>
        </w:rPr>
        <w:t>Bukantis, A.:</w:t>
      </w:r>
      <w:r w:rsidR="00124246" w:rsidRPr="003A219A">
        <w:rPr>
          <w:rFonts w:ascii="Verdana" w:hAnsi="Verdana"/>
          <w:lang w:val="de-DE"/>
        </w:rPr>
        <w:t xml:space="preserve"> </w:t>
      </w:r>
      <w:r w:rsidRPr="003A219A">
        <w:rPr>
          <w:rFonts w:ascii="Verdana" w:hAnsi="Verdana"/>
          <w:lang w:val="de-DE"/>
        </w:rPr>
        <w:t>Lietuvos klimatas.</w:t>
      </w:r>
      <w:r w:rsidR="00124246" w:rsidRPr="003A219A">
        <w:rPr>
          <w:rFonts w:ascii="Verdana" w:hAnsi="Verdana"/>
          <w:lang w:val="de-DE"/>
        </w:rPr>
        <w:t xml:space="preserve"> Vilniaus Universitetas, leidykla. Vilniaus</w:t>
      </w:r>
      <w:r w:rsidRPr="003A219A">
        <w:rPr>
          <w:rFonts w:ascii="Verdana" w:hAnsi="Verdana"/>
          <w:lang w:val="de-DE"/>
        </w:rPr>
        <w:t>, 1994.</w:t>
      </w:r>
      <w:r w:rsidR="00D574C1" w:rsidRPr="003A219A">
        <w:rPr>
          <w:rFonts w:ascii="Verdana" w:hAnsi="Verdana"/>
          <w:lang w:val="de-DE"/>
        </w:rPr>
        <w:t xml:space="preserve"> </w:t>
      </w:r>
    </w:p>
    <w:p w:rsidR="00124246" w:rsidRPr="006C1CED" w:rsidRDefault="00124246" w:rsidP="00124246">
      <w:pPr>
        <w:pStyle w:val="BodyText3"/>
        <w:widowControl/>
        <w:spacing w:line="480" w:lineRule="auto"/>
        <w:ind w:left="540" w:hanging="540"/>
        <w:rPr>
          <w:rFonts w:ascii="Verdana" w:hAnsi="Verdana"/>
          <w:lang w:val="de-DE"/>
        </w:rPr>
      </w:pPr>
      <w:r w:rsidRPr="003A219A">
        <w:rPr>
          <w:rFonts w:ascii="Verdana" w:hAnsi="Verdana"/>
          <w:lang w:val="de-DE"/>
        </w:rPr>
        <w:t xml:space="preserve">Cambardella, C.A., </w:t>
      </w:r>
      <w:proofErr w:type="spellStart"/>
      <w:r w:rsidRPr="003A219A">
        <w:rPr>
          <w:rFonts w:ascii="Verdana" w:hAnsi="Verdana"/>
          <w:lang w:val="de-DE"/>
        </w:rPr>
        <w:t>Moorman</w:t>
      </w:r>
      <w:proofErr w:type="spellEnd"/>
      <w:r w:rsidRPr="003A219A">
        <w:rPr>
          <w:rFonts w:ascii="Verdana" w:hAnsi="Verdana"/>
          <w:lang w:val="de-DE"/>
        </w:rPr>
        <w:t xml:space="preserve">, T.B., Novak, </w:t>
      </w:r>
      <w:r w:rsidR="00852B1D" w:rsidRPr="006C1CED">
        <w:rPr>
          <w:rFonts w:ascii="Verdana" w:hAnsi="Verdana"/>
          <w:lang w:val="de-DE"/>
        </w:rPr>
        <w:t xml:space="preserve">J.M., Parkin, T.B., </w:t>
      </w:r>
      <w:proofErr w:type="spellStart"/>
      <w:r w:rsidR="00852B1D" w:rsidRPr="006C1CED">
        <w:rPr>
          <w:rFonts w:ascii="Verdana" w:hAnsi="Verdana"/>
          <w:lang w:val="de-DE"/>
        </w:rPr>
        <w:t>Turco</w:t>
      </w:r>
      <w:proofErr w:type="spellEnd"/>
      <w:r w:rsidR="00852B1D" w:rsidRPr="006C1CED">
        <w:rPr>
          <w:rFonts w:ascii="Verdana" w:hAnsi="Verdana"/>
          <w:lang w:val="de-DE"/>
        </w:rPr>
        <w:t>, R.F.</w:t>
      </w:r>
      <w:r w:rsidR="00CC2EEE" w:rsidRPr="006C1CED">
        <w:rPr>
          <w:rFonts w:ascii="Verdana" w:hAnsi="Verdana"/>
          <w:lang w:val="de-DE"/>
        </w:rPr>
        <w:t>,</w:t>
      </w:r>
      <w:r w:rsidR="00852B1D" w:rsidRPr="006C1CED">
        <w:rPr>
          <w:rFonts w:ascii="Verdana" w:hAnsi="Verdana"/>
          <w:lang w:val="de-DE"/>
        </w:rPr>
        <w:t xml:space="preserve"> </w:t>
      </w:r>
      <w:proofErr w:type="spellStart"/>
      <w:r w:rsidR="00852B1D" w:rsidRPr="006C1CED">
        <w:rPr>
          <w:rFonts w:ascii="Verdana" w:hAnsi="Verdana"/>
          <w:lang w:val="de-DE"/>
        </w:rPr>
        <w:t>and</w:t>
      </w:r>
      <w:proofErr w:type="spellEnd"/>
      <w:r w:rsidR="00852B1D" w:rsidRPr="006C1CED">
        <w:rPr>
          <w:rFonts w:ascii="Verdana" w:hAnsi="Verdana"/>
          <w:lang w:val="de-DE"/>
        </w:rPr>
        <w:t xml:space="preserve"> </w:t>
      </w:r>
      <w:proofErr w:type="spellStart"/>
      <w:r w:rsidR="00852B1D" w:rsidRPr="006C1CED">
        <w:rPr>
          <w:rFonts w:ascii="Verdana" w:hAnsi="Verdana"/>
          <w:lang w:val="de-DE"/>
        </w:rPr>
        <w:t>Konopka</w:t>
      </w:r>
      <w:proofErr w:type="spellEnd"/>
      <w:r w:rsidR="00852B1D" w:rsidRPr="006C1CED">
        <w:rPr>
          <w:rFonts w:ascii="Verdana" w:hAnsi="Verdana"/>
          <w:lang w:val="de-DE"/>
        </w:rPr>
        <w:t>, A.E.:</w:t>
      </w:r>
      <w:r w:rsidRPr="006C1CED">
        <w:rPr>
          <w:rFonts w:ascii="Verdana" w:hAnsi="Verdana"/>
          <w:lang w:val="de-DE"/>
        </w:rPr>
        <w:t xml:space="preserve"> Field </w:t>
      </w:r>
      <w:proofErr w:type="spellStart"/>
      <w:r w:rsidRPr="006C1CED">
        <w:rPr>
          <w:rFonts w:ascii="Verdana" w:hAnsi="Verdana"/>
          <w:lang w:val="de-DE"/>
        </w:rPr>
        <w:t>scale</w:t>
      </w:r>
      <w:proofErr w:type="spellEnd"/>
      <w:r w:rsidRPr="006C1CED">
        <w:rPr>
          <w:rFonts w:ascii="Verdana" w:hAnsi="Verdana"/>
          <w:lang w:val="de-DE"/>
        </w:rPr>
        <w:t xml:space="preserve"> </w:t>
      </w:r>
      <w:proofErr w:type="spellStart"/>
      <w:r w:rsidRPr="006C1CED">
        <w:rPr>
          <w:rFonts w:ascii="Verdana" w:hAnsi="Verdana"/>
          <w:lang w:val="de-DE"/>
        </w:rPr>
        <w:t>variability</w:t>
      </w:r>
      <w:proofErr w:type="spellEnd"/>
      <w:r w:rsidRPr="006C1CED">
        <w:rPr>
          <w:rFonts w:ascii="Verdana" w:hAnsi="Verdana"/>
          <w:lang w:val="de-DE"/>
        </w:rPr>
        <w:t xml:space="preserve"> </w:t>
      </w:r>
      <w:proofErr w:type="spellStart"/>
      <w:r w:rsidRPr="006C1CED">
        <w:rPr>
          <w:rFonts w:ascii="Verdana" w:hAnsi="Verdana"/>
          <w:lang w:val="de-DE"/>
        </w:rPr>
        <w:t>of</w:t>
      </w:r>
      <w:proofErr w:type="spellEnd"/>
      <w:r w:rsidRPr="006C1CED">
        <w:rPr>
          <w:rFonts w:ascii="Verdana" w:hAnsi="Verdana"/>
          <w:lang w:val="de-DE"/>
        </w:rPr>
        <w:t xml:space="preserve"> </w:t>
      </w:r>
      <w:proofErr w:type="spellStart"/>
      <w:r w:rsidRPr="006C1CED">
        <w:rPr>
          <w:rFonts w:ascii="Verdana" w:hAnsi="Verdana"/>
          <w:lang w:val="de-DE"/>
        </w:rPr>
        <w:t>soil</w:t>
      </w:r>
      <w:proofErr w:type="spellEnd"/>
      <w:r w:rsidRPr="006C1CED">
        <w:rPr>
          <w:rFonts w:ascii="Verdana" w:hAnsi="Verdana"/>
          <w:lang w:val="de-DE"/>
        </w:rPr>
        <w:t xml:space="preserve"> </w:t>
      </w:r>
      <w:proofErr w:type="spellStart"/>
      <w:r w:rsidRPr="006C1CED">
        <w:rPr>
          <w:rFonts w:ascii="Verdana" w:hAnsi="Verdana"/>
          <w:lang w:val="de-DE"/>
        </w:rPr>
        <w:t>properties</w:t>
      </w:r>
      <w:proofErr w:type="spellEnd"/>
      <w:r w:rsidRPr="006C1CED">
        <w:rPr>
          <w:rFonts w:ascii="Verdana" w:hAnsi="Verdana"/>
          <w:lang w:val="de-DE"/>
        </w:rPr>
        <w:t xml:space="preserve"> in </w:t>
      </w:r>
      <w:proofErr w:type="spellStart"/>
      <w:r w:rsidRPr="006C1CED">
        <w:rPr>
          <w:rFonts w:ascii="Verdana" w:hAnsi="Verdana"/>
          <w:lang w:val="de-DE"/>
        </w:rPr>
        <w:t>central</w:t>
      </w:r>
      <w:proofErr w:type="spellEnd"/>
      <w:r w:rsidRPr="006C1CED">
        <w:rPr>
          <w:rFonts w:ascii="Verdana" w:hAnsi="Verdana"/>
          <w:lang w:val="de-DE"/>
        </w:rPr>
        <w:t xml:space="preserve"> Iowa </w:t>
      </w:r>
      <w:proofErr w:type="spellStart"/>
      <w:r w:rsidRPr="006C1CED">
        <w:rPr>
          <w:rFonts w:ascii="Verdana" w:hAnsi="Verdana"/>
          <w:lang w:val="de-DE"/>
        </w:rPr>
        <w:t>soi</w:t>
      </w:r>
      <w:r w:rsidR="00852B1D" w:rsidRPr="006C1CED">
        <w:rPr>
          <w:rFonts w:ascii="Verdana" w:hAnsi="Verdana"/>
          <w:lang w:val="de-DE"/>
        </w:rPr>
        <w:t>ls</w:t>
      </w:r>
      <w:proofErr w:type="spellEnd"/>
      <w:r w:rsidR="00852B1D" w:rsidRPr="006C1CED">
        <w:rPr>
          <w:rFonts w:ascii="Verdana" w:hAnsi="Verdana"/>
          <w:lang w:val="de-DE"/>
        </w:rPr>
        <w:t>,</w:t>
      </w:r>
      <w:r w:rsidRPr="006C1CED">
        <w:rPr>
          <w:rFonts w:ascii="Verdana" w:hAnsi="Verdana"/>
          <w:lang w:val="de-DE"/>
        </w:rPr>
        <w:t xml:space="preserve"> </w:t>
      </w:r>
      <w:proofErr w:type="spellStart"/>
      <w:r w:rsidR="00471FB2" w:rsidRPr="006C1CED">
        <w:rPr>
          <w:rFonts w:ascii="Verdana" w:hAnsi="Verdana"/>
          <w:lang w:val="de-DE"/>
        </w:rPr>
        <w:t>Soil</w:t>
      </w:r>
      <w:proofErr w:type="spellEnd"/>
      <w:r w:rsidR="00471FB2" w:rsidRPr="006C1CED">
        <w:rPr>
          <w:rFonts w:ascii="Verdana" w:hAnsi="Verdana"/>
          <w:lang w:val="de-DE"/>
        </w:rPr>
        <w:t xml:space="preserve"> </w:t>
      </w:r>
      <w:proofErr w:type="spellStart"/>
      <w:r w:rsidR="00471FB2" w:rsidRPr="006C1CED">
        <w:rPr>
          <w:rFonts w:ascii="Verdana" w:hAnsi="Verdana"/>
          <w:lang w:val="de-DE"/>
        </w:rPr>
        <w:t>Sci</w:t>
      </w:r>
      <w:proofErr w:type="spellEnd"/>
      <w:r w:rsidR="00471FB2" w:rsidRPr="006C1CED">
        <w:rPr>
          <w:rFonts w:ascii="Verdana" w:hAnsi="Verdana"/>
          <w:lang w:val="de-DE"/>
        </w:rPr>
        <w:t xml:space="preserve">. </w:t>
      </w:r>
      <w:proofErr w:type="spellStart"/>
      <w:r w:rsidR="00471FB2" w:rsidRPr="006C1CED">
        <w:rPr>
          <w:rFonts w:ascii="Verdana" w:hAnsi="Verdana"/>
          <w:lang w:val="de-DE"/>
        </w:rPr>
        <w:t>Soc</w:t>
      </w:r>
      <w:proofErr w:type="spellEnd"/>
      <w:r w:rsidR="00471FB2" w:rsidRPr="006C1CED">
        <w:rPr>
          <w:rFonts w:ascii="Verdana" w:hAnsi="Verdana"/>
          <w:lang w:val="de-DE"/>
        </w:rPr>
        <w:t>. Am. J</w:t>
      </w:r>
      <w:r w:rsidR="00BA550B" w:rsidRPr="006C1CED">
        <w:rPr>
          <w:rFonts w:ascii="Verdana" w:hAnsi="Verdana"/>
          <w:lang w:val="de-DE"/>
        </w:rPr>
        <w:t>.</w:t>
      </w:r>
      <w:r w:rsidR="00852B1D" w:rsidRPr="006C1CED">
        <w:rPr>
          <w:rFonts w:ascii="Verdana" w:hAnsi="Verdana"/>
          <w:lang w:val="de-DE"/>
        </w:rPr>
        <w:t>, 58, 1501-1511, 1994.</w:t>
      </w:r>
      <w:r w:rsidRPr="006C1CED">
        <w:rPr>
          <w:rFonts w:ascii="Verdana" w:hAnsi="Verdana"/>
          <w:lang w:val="de-DE"/>
        </w:rPr>
        <w:t xml:space="preserve"> </w:t>
      </w:r>
    </w:p>
    <w:p w:rsidR="007703FF" w:rsidRPr="003A219A" w:rsidRDefault="007703FF" w:rsidP="00124246">
      <w:pPr>
        <w:autoSpaceDE w:val="0"/>
        <w:spacing w:line="480" w:lineRule="auto"/>
        <w:ind w:left="540" w:hanging="540"/>
        <w:rPr>
          <w:rFonts w:ascii="Verdana" w:hAnsi="Verdana" w:cs="Arial Narrow"/>
          <w:color w:val="auto"/>
          <w:szCs w:val="24"/>
          <w:lang w:val="en-GB" w:eastAsia="es-ES"/>
        </w:rPr>
      </w:pPr>
      <w:proofErr w:type="spellStart"/>
      <w:r w:rsidRPr="003A219A">
        <w:rPr>
          <w:rFonts w:ascii="Verdana" w:hAnsi="Verdana" w:cs="Arial Narrow"/>
          <w:bCs/>
          <w:color w:val="auto"/>
          <w:szCs w:val="24"/>
          <w:lang w:val="en-GB" w:eastAsia="es-ES"/>
        </w:rPr>
        <w:t>Cerdà</w:t>
      </w:r>
      <w:proofErr w:type="spellEnd"/>
      <w:r w:rsidRPr="003A219A">
        <w:rPr>
          <w:rFonts w:ascii="Verdana" w:hAnsi="Verdana" w:cs="Arial Narrow"/>
          <w:color w:val="auto"/>
          <w:szCs w:val="24"/>
          <w:lang w:val="en-GB" w:eastAsia="es-ES"/>
        </w:rPr>
        <w:t xml:space="preserve">, A.: </w:t>
      </w:r>
      <w:proofErr w:type="spellStart"/>
      <w:r w:rsidRPr="003A219A">
        <w:rPr>
          <w:rFonts w:ascii="Verdana" w:hAnsi="Verdana" w:cs="Arial Narrow"/>
          <w:color w:val="auto"/>
          <w:szCs w:val="24"/>
          <w:lang w:val="en-GB" w:eastAsia="es-ES"/>
        </w:rPr>
        <w:t>Postfire</w:t>
      </w:r>
      <w:proofErr w:type="spellEnd"/>
      <w:r w:rsidRPr="003A219A">
        <w:rPr>
          <w:rFonts w:ascii="Verdana" w:hAnsi="Verdana" w:cs="Arial Narrow"/>
          <w:color w:val="auto"/>
          <w:szCs w:val="24"/>
          <w:lang w:val="en-GB" w:eastAsia="es-ES"/>
        </w:rPr>
        <w:t xml:space="preserve"> dynamics of </w:t>
      </w:r>
      <w:proofErr w:type="spellStart"/>
      <w:r w:rsidRPr="003A219A">
        <w:rPr>
          <w:rFonts w:ascii="Verdana" w:hAnsi="Verdana" w:cs="Arial Narrow"/>
          <w:color w:val="auto"/>
          <w:szCs w:val="24"/>
          <w:lang w:val="en-GB" w:eastAsia="es-ES"/>
        </w:rPr>
        <w:t>erosional</w:t>
      </w:r>
      <w:proofErr w:type="spellEnd"/>
      <w:r w:rsidRPr="003A219A">
        <w:rPr>
          <w:rFonts w:ascii="Verdana" w:hAnsi="Verdana" w:cs="Arial Narrow"/>
          <w:color w:val="auto"/>
          <w:szCs w:val="24"/>
          <w:lang w:val="en-GB" w:eastAsia="es-ES"/>
        </w:rPr>
        <w:t xml:space="preserve"> processes under </w:t>
      </w:r>
      <w:proofErr w:type="spellStart"/>
      <w:r w:rsidRPr="003A219A">
        <w:rPr>
          <w:rFonts w:ascii="Verdana" w:hAnsi="Verdana" w:cs="Arial Narrow"/>
          <w:color w:val="auto"/>
          <w:szCs w:val="24"/>
          <w:lang w:val="en-GB" w:eastAsia="es-ES"/>
        </w:rPr>
        <w:t>mediterranean</w:t>
      </w:r>
      <w:proofErr w:type="spellEnd"/>
      <w:r w:rsidRPr="003A219A">
        <w:rPr>
          <w:rFonts w:ascii="Verdana" w:hAnsi="Verdana" w:cs="Arial Narrow"/>
          <w:color w:val="auto"/>
          <w:szCs w:val="24"/>
          <w:lang w:val="en-GB" w:eastAsia="es-ES"/>
        </w:rPr>
        <w:t xml:space="preserve"> climatic conditions. </w:t>
      </w:r>
      <w:r w:rsidR="00BA550B" w:rsidRPr="003A219A">
        <w:rPr>
          <w:rFonts w:ascii="Verdana" w:hAnsi="Verdana" w:cs="Arial Narrow"/>
          <w:bCs/>
          <w:color w:val="auto"/>
          <w:szCs w:val="24"/>
          <w:lang w:val="en-GB" w:eastAsia="es-ES"/>
        </w:rPr>
        <w:t>Z.</w:t>
      </w:r>
      <w:r w:rsidRPr="003A219A">
        <w:rPr>
          <w:rFonts w:ascii="Verdana" w:hAnsi="Verdana" w:cs="Arial Narrow"/>
          <w:bCs/>
          <w:color w:val="auto"/>
          <w:szCs w:val="24"/>
          <w:lang w:val="en-GB" w:eastAsia="es-ES"/>
        </w:rPr>
        <w:t xml:space="preserve"> </w:t>
      </w:r>
      <w:proofErr w:type="spellStart"/>
      <w:r w:rsidRPr="003A219A">
        <w:rPr>
          <w:rFonts w:ascii="Verdana" w:hAnsi="Verdana" w:cs="Arial Narrow"/>
          <w:bCs/>
          <w:color w:val="auto"/>
          <w:szCs w:val="24"/>
          <w:lang w:val="en-GB" w:eastAsia="es-ES"/>
        </w:rPr>
        <w:t>Geomorphol</w:t>
      </w:r>
      <w:proofErr w:type="spellEnd"/>
      <w:r w:rsidR="00BA550B" w:rsidRPr="003A219A">
        <w:rPr>
          <w:rFonts w:ascii="Verdana" w:hAnsi="Verdana" w:cs="Arial Narrow"/>
          <w:bCs/>
          <w:color w:val="auto"/>
          <w:szCs w:val="24"/>
          <w:lang w:val="en-GB" w:eastAsia="es-ES"/>
        </w:rPr>
        <w:t>.</w:t>
      </w:r>
      <w:r w:rsidRPr="003A219A">
        <w:rPr>
          <w:rFonts w:ascii="Verdana" w:hAnsi="Verdana" w:cs="Arial Narrow"/>
          <w:color w:val="auto"/>
          <w:szCs w:val="24"/>
          <w:lang w:val="en-GB" w:eastAsia="es-ES"/>
        </w:rPr>
        <w:t>, 42 (3) 373-398. 1998a.</w:t>
      </w:r>
    </w:p>
    <w:p w:rsidR="00124246" w:rsidRPr="003A219A" w:rsidRDefault="00AE43B5" w:rsidP="00124246">
      <w:pPr>
        <w:autoSpaceDE w:val="0"/>
        <w:spacing w:line="480" w:lineRule="auto"/>
        <w:ind w:left="540" w:hanging="540"/>
        <w:rPr>
          <w:rFonts w:ascii="Verdana" w:hAnsi="Verdana"/>
          <w:szCs w:val="24"/>
          <w:lang w:val="en-GB"/>
        </w:rPr>
      </w:pPr>
      <w:proofErr w:type="spellStart"/>
      <w:r w:rsidRPr="003A219A">
        <w:rPr>
          <w:rFonts w:ascii="Verdana" w:hAnsi="Verdana"/>
          <w:szCs w:val="24"/>
          <w:lang w:val="en-GB"/>
        </w:rPr>
        <w:t>Cerdà</w:t>
      </w:r>
      <w:proofErr w:type="spellEnd"/>
      <w:r w:rsidRPr="003A219A">
        <w:rPr>
          <w:rFonts w:ascii="Verdana" w:hAnsi="Verdana"/>
          <w:szCs w:val="24"/>
          <w:lang w:val="en-GB"/>
        </w:rPr>
        <w:t>, A.:</w:t>
      </w:r>
      <w:r w:rsidR="00124246" w:rsidRPr="003A219A">
        <w:rPr>
          <w:rFonts w:ascii="Verdana" w:hAnsi="Verdana"/>
          <w:szCs w:val="24"/>
          <w:lang w:val="en-GB"/>
        </w:rPr>
        <w:t xml:space="preserve"> Changes in overland flow and infiltration after a rangeland fi</w:t>
      </w:r>
      <w:r w:rsidRPr="003A219A">
        <w:rPr>
          <w:rFonts w:ascii="Verdana" w:hAnsi="Verdana"/>
          <w:szCs w:val="24"/>
          <w:lang w:val="en-GB"/>
        </w:rPr>
        <w:t>re in a Mediterranean scrubland,</w:t>
      </w:r>
      <w:r w:rsidR="00124246" w:rsidRPr="003A219A">
        <w:rPr>
          <w:rFonts w:ascii="Verdana" w:hAnsi="Verdana"/>
          <w:szCs w:val="24"/>
          <w:lang w:val="en-GB"/>
        </w:rPr>
        <w:t xml:space="preserve"> </w:t>
      </w:r>
      <w:proofErr w:type="spellStart"/>
      <w:r w:rsidRPr="003A219A">
        <w:rPr>
          <w:rFonts w:ascii="Verdana" w:hAnsi="Verdana"/>
          <w:bCs/>
          <w:szCs w:val="24"/>
          <w:lang w:val="en-GB"/>
        </w:rPr>
        <w:t>Hydrol</w:t>
      </w:r>
      <w:proofErr w:type="spellEnd"/>
      <w:r w:rsidRPr="003A219A">
        <w:rPr>
          <w:rFonts w:ascii="Verdana" w:hAnsi="Verdana"/>
          <w:bCs/>
          <w:szCs w:val="24"/>
          <w:lang w:val="en-GB"/>
        </w:rPr>
        <w:t>.</w:t>
      </w:r>
      <w:r w:rsidR="00BA550B" w:rsidRPr="003A219A">
        <w:rPr>
          <w:rFonts w:ascii="Verdana" w:hAnsi="Verdana"/>
          <w:bCs/>
          <w:szCs w:val="24"/>
          <w:lang w:val="en-GB"/>
        </w:rPr>
        <w:t xml:space="preserve"> </w:t>
      </w:r>
      <w:proofErr w:type="gramStart"/>
      <w:r w:rsidR="00BA550B" w:rsidRPr="003A219A">
        <w:rPr>
          <w:rFonts w:ascii="Verdana" w:hAnsi="Verdana"/>
          <w:bCs/>
          <w:szCs w:val="24"/>
          <w:lang w:val="en-GB"/>
        </w:rPr>
        <w:t>Process.</w:t>
      </w:r>
      <w:r w:rsidRPr="003A219A">
        <w:rPr>
          <w:rFonts w:ascii="Verdana" w:hAnsi="Verdana"/>
          <w:szCs w:val="24"/>
          <w:lang w:val="en-GB"/>
        </w:rPr>
        <w:t>,</w:t>
      </w:r>
      <w:proofErr w:type="gramEnd"/>
      <w:r w:rsidRPr="003A219A">
        <w:rPr>
          <w:rFonts w:ascii="Verdana" w:hAnsi="Verdana"/>
          <w:szCs w:val="24"/>
          <w:lang w:val="en-GB"/>
        </w:rPr>
        <w:t xml:space="preserve"> 12, 1031</w:t>
      </w:r>
      <w:r w:rsidR="007E251F" w:rsidRPr="003A219A">
        <w:rPr>
          <w:rFonts w:ascii="Verdana" w:hAnsi="Verdana"/>
          <w:szCs w:val="24"/>
          <w:lang w:val="en-GB"/>
        </w:rPr>
        <w:t>–</w:t>
      </w:r>
      <w:r w:rsidR="00124246" w:rsidRPr="003A219A">
        <w:rPr>
          <w:rFonts w:ascii="Verdana" w:hAnsi="Verdana"/>
          <w:szCs w:val="24"/>
          <w:lang w:val="en-GB"/>
        </w:rPr>
        <w:t>1042</w:t>
      </w:r>
      <w:r w:rsidRPr="003A219A">
        <w:rPr>
          <w:rFonts w:ascii="Verdana" w:hAnsi="Verdana"/>
          <w:szCs w:val="24"/>
          <w:lang w:val="en-GB"/>
        </w:rPr>
        <w:t>,</w:t>
      </w:r>
      <w:r w:rsidR="00CC2EEE" w:rsidRPr="003A219A">
        <w:rPr>
          <w:rFonts w:ascii="Verdana" w:hAnsi="Verdana"/>
          <w:szCs w:val="24"/>
          <w:lang w:val="en-GB"/>
        </w:rPr>
        <w:t xml:space="preserve"> </w:t>
      </w:r>
      <w:r w:rsidRPr="003A219A">
        <w:rPr>
          <w:rFonts w:ascii="Verdana" w:hAnsi="Verdana"/>
          <w:szCs w:val="24"/>
          <w:lang w:val="en-GB"/>
        </w:rPr>
        <w:t>1998</w:t>
      </w:r>
      <w:r w:rsidR="007703FF" w:rsidRPr="003A219A">
        <w:rPr>
          <w:rFonts w:ascii="Verdana" w:hAnsi="Verdana"/>
          <w:szCs w:val="24"/>
          <w:lang w:val="en-GB"/>
        </w:rPr>
        <w:t>b</w:t>
      </w:r>
      <w:r w:rsidR="00124246" w:rsidRPr="003A219A">
        <w:rPr>
          <w:rFonts w:ascii="Verdana" w:hAnsi="Verdana"/>
          <w:szCs w:val="24"/>
          <w:lang w:val="en-GB"/>
        </w:rPr>
        <w:t>.</w:t>
      </w:r>
    </w:p>
    <w:p w:rsidR="00124246" w:rsidRPr="003A219A" w:rsidRDefault="00CC2EEE" w:rsidP="00124246">
      <w:pPr>
        <w:spacing w:line="480" w:lineRule="auto"/>
        <w:ind w:left="540" w:hanging="540"/>
        <w:rPr>
          <w:rFonts w:ascii="Verdana" w:hAnsi="Verdana"/>
          <w:szCs w:val="24"/>
          <w:lang w:val="fr-FR"/>
        </w:rPr>
      </w:pPr>
      <w:proofErr w:type="spellStart"/>
      <w:r w:rsidRPr="006C1CED">
        <w:rPr>
          <w:rFonts w:ascii="Verdana" w:hAnsi="Verdana"/>
          <w:szCs w:val="24"/>
          <w:lang w:val="en-GB"/>
        </w:rPr>
        <w:t>Cerdà</w:t>
      </w:r>
      <w:proofErr w:type="spellEnd"/>
      <w:r w:rsidRPr="006C1CED">
        <w:rPr>
          <w:rFonts w:ascii="Verdana" w:hAnsi="Verdana"/>
          <w:szCs w:val="24"/>
          <w:lang w:val="en-GB"/>
        </w:rPr>
        <w:t xml:space="preserve">, A., and </w:t>
      </w:r>
      <w:proofErr w:type="spellStart"/>
      <w:r w:rsidRPr="006C1CED">
        <w:rPr>
          <w:rFonts w:ascii="Verdana" w:hAnsi="Verdana"/>
          <w:szCs w:val="24"/>
          <w:lang w:val="en-GB"/>
        </w:rPr>
        <w:t>Doerr</w:t>
      </w:r>
      <w:proofErr w:type="spellEnd"/>
      <w:r w:rsidRPr="006C1CED">
        <w:rPr>
          <w:rFonts w:ascii="Verdana" w:hAnsi="Verdana"/>
          <w:szCs w:val="24"/>
          <w:lang w:val="en-GB"/>
        </w:rPr>
        <w:t>, S.H.:</w:t>
      </w:r>
      <w:r w:rsidR="00D574C1" w:rsidRPr="006C1CED">
        <w:rPr>
          <w:rFonts w:ascii="Verdana" w:hAnsi="Verdana"/>
          <w:szCs w:val="24"/>
          <w:lang w:val="en-GB"/>
        </w:rPr>
        <w:t xml:space="preserve"> </w:t>
      </w:r>
      <w:r w:rsidR="00124246" w:rsidRPr="003A219A">
        <w:rPr>
          <w:rFonts w:ascii="Verdana" w:hAnsi="Verdana"/>
          <w:szCs w:val="24"/>
          <w:lang w:val="en-GB"/>
        </w:rPr>
        <w:t>The effect of ash and needle cover on surface runoff and erosion in</w:t>
      </w:r>
      <w:r w:rsidRPr="003A219A">
        <w:rPr>
          <w:rFonts w:ascii="Verdana" w:hAnsi="Verdana"/>
          <w:szCs w:val="24"/>
          <w:lang w:val="en-GB"/>
        </w:rPr>
        <w:t xml:space="preserve"> the immediate post-fire period,</w:t>
      </w:r>
      <w:r w:rsidR="00124246" w:rsidRPr="003A219A">
        <w:rPr>
          <w:rFonts w:ascii="Verdana" w:hAnsi="Verdana"/>
          <w:szCs w:val="24"/>
          <w:lang w:val="en-GB"/>
        </w:rPr>
        <w:t xml:space="preserve"> </w:t>
      </w:r>
      <w:proofErr w:type="spellStart"/>
      <w:r w:rsidR="00BA550B" w:rsidRPr="003A219A">
        <w:rPr>
          <w:rFonts w:ascii="Verdana" w:hAnsi="Verdana"/>
          <w:szCs w:val="24"/>
          <w:lang w:val="fr-FR"/>
        </w:rPr>
        <w:t>Catena</w:t>
      </w:r>
      <w:proofErr w:type="spellEnd"/>
      <w:r w:rsidR="00BA550B" w:rsidRPr="003A219A">
        <w:rPr>
          <w:rFonts w:ascii="Verdana" w:hAnsi="Verdana"/>
          <w:szCs w:val="24"/>
          <w:lang w:val="fr-FR"/>
        </w:rPr>
        <w:t>,</w:t>
      </w:r>
      <w:r w:rsidRPr="003A219A">
        <w:rPr>
          <w:rFonts w:ascii="Verdana" w:hAnsi="Verdana"/>
          <w:szCs w:val="24"/>
          <w:lang w:val="fr-FR"/>
        </w:rPr>
        <w:t xml:space="preserve"> 74, 256</w:t>
      </w:r>
      <w:r w:rsidR="007E251F" w:rsidRPr="003A219A">
        <w:rPr>
          <w:rFonts w:ascii="Verdana" w:hAnsi="Verdana"/>
          <w:szCs w:val="24"/>
          <w:lang w:val="fr-FR"/>
        </w:rPr>
        <w:t>–</w:t>
      </w:r>
      <w:r w:rsidRPr="003A219A">
        <w:rPr>
          <w:rFonts w:ascii="Verdana" w:hAnsi="Verdana"/>
          <w:szCs w:val="24"/>
          <w:lang w:val="fr-FR"/>
        </w:rPr>
        <w:t>263</w:t>
      </w:r>
      <w:r w:rsidRPr="003A219A">
        <w:rPr>
          <w:rFonts w:ascii="Verdana" w:hAnsi="Verdana"/>
          <w:noProof/>
          <w:szCs w:val="24"/>
          <w:lang w:val="en-GB" w:eastAsia="es-ES"/>
        </w:rPr>
        <w:t>, 2008</w:t>
      </w:r>
      <w:r w:rsidR="007E251F" w:rsidRPr="003A219A">
        <w:rPr>
          <w:rFonts w:ascii="Verdana" w:hAnsi="Verdana"/>
          <w:noProof/>
          <w:szCs w:val="24"/>
          <w:lang w:val="en-GB" w:eastAsia="es-ES"/>
        </w:rPr>
        <w:t>.</w:t>
      </w:r>
      <w:r w:rsidR="00124246" w:rsidRPr="003A219A">
        <w:rPr>
          <w:rFonts w:ascii="Verdana" w:hAnsi="Verdana"/>
          <w:szCs w:val="24"/>
          <w:lang w:val="fr-FR"/>
        </w:rPr>
        <w:t xml:space="preserve"> </w:t>
      </w:r>
    </w:p>
    <w:p w:rsidR="00172446" w:rsidRPr="003A219A" w:rsidRDefault="00172446" w:rsidP="00172446">
      <w:pPr>
        <w:spacing w:line="480" w:lineRule="auto"/>
        <w:ind w:left="540" w:hanging="540"/>
        <w:rPr>
          <w:rFonts w:ascii="Verdana" w:hAnsi="Verdana"/>
          <w:szCs w:val="24"/>
          <w:lang w:val="fr-FR"/>
        </w:rPr>
      </w:pPr>
      <w:proofErr w:type="spellStart"/>
      <w:r w:rsidRPr="003A219A">
        <w:rPr>
          <w:rFonts w:ascii="Verdana" w:hAnsi="Verdana" w:cs="Arial"/>
          <w:color w:val="auto"/>
          <w:szCs w:val="24"/>
          <w:lang w:val="en-GB" w:eastAsia="es-ES"/>
        </w:rPr>
        <w:t>Cerdà</w:t>
      </w:r>
      <w:proofErr w:type="spellEnd"/>
      <w:r w:rsidRPr="003A219A">
        <w:rPr>
          <w:rFonts w:ascii="Verdana" w:hAnsi="Verdana" w:cs="Arial"/>
          <w:color w:val="auto"/>
          <w:szCs w:val="24"/>
          <w:lang w:val="en-GB" w:eastAsia="es-ES"/>
        </w:rPr>
        <w:t xml:space="preserve">, A., and </w:t>
      </w:r>
      <w:proofErr w:type="spellStart"/>
      <w:r w:rsidRPr="003A219A">
        <w:rPr>
          <w:rFonts w:ascii="Verdana" w:hAnsi="Verdana" w:cs="Arial"/>
          <w:color w:val="auto"/>
          <w:szCs w:val="24"/>
          <w:lang w:val="en-GB" w:eastAsia="es-ES"/>
        </w:rPr>
        <w:t>Doerr</w:t>
      </w:r>
      <w:proofErr w:type="spellEnd"/>
      <w:r w:rsidRPr="003A219A">
        <w:rPr>
          <w:rFonts w:ascii="Verdana" w:hAnsi="Verdana" w:cs="Arial"/>
          <w:color w:val="auto"/>
          <w:szCs w:val="24"/>
          <w:lang w:val="en-GB" w:eastAsia="es-ES"/>
        </w:rPr>
        <w:t xml:space="preserve">, S. H.: The effect of ant mounds on overland flow and soil </w:t>
      </w:r>
      <w:proofErr w:type="spellStart"/>
      <w:r w:rsidRPr="003A219A">
        <w:rPr>
          <w:rFonts w:ascii="Verdana" w:hAnsi="Verdana" w:cs="Arial"/>
          <w:color w:val="auto"/>
          <w:szCs w:val="24"/>
          <w:lang w:val="en-GB" w:eastAsia="es-ES"/>
        </w:rPr>
        <w:t>erodibility</w:t>
      </w:r>
      <w:proofErr w:type="spellEnd"/>
      <w:r w:rsidRPr="003A219A">
        <w:rPr>
          <w:rFonts w:ascii="Verdana" w:hAnsi="Verdana" w:cs="Arial"/>
          <w:color w:val="auto"/>
          <w:szCs w:val="24"/>
          <w:lang w:val="en-GB" w:eastAsia="es-ES"/>
        </w:rPr>
        <w:t xml:space="preserve"> follow</w:t>
      </w:r>
      <w:r w:rsidR="00BA550B" w:rsidRPr="003A219A">
        <w:rPr>
          <w:rFonts w:ascii="Verdana" w:hAnsi="Verdana" w:cs="Arial"/>
          <w:color w:val="auto"/>
          <w:szCs w:val="24"/>
          <w:lang w:val="en-GB" w:eastAsia="es-ES"/>
        </w:rPr>
        <w:t>ing a wildfire in eastern Spain,</w:t>
      </w:r>
      <w:r w:rsidRPr="003A219A">
        <w:rPr>
          <w:rFonts w:ascii="Verdana" w:hAnsi="Verdana" w:cs="Arial"/>
          <w:color w:val="auto"/>
          <w:szCs w:val="24"/>
          <w:lang w:val="en-GB" w:eastAsia="es-ES"/>
        </w:rPr>
        <w:t xml:space="preserve"> </w:t>
      </w:r>
      <w:proofErr w:type="spellStart"/>
      <w:r w:rsidR="00BA550B" w:rsidRPr="003A219A">
        <w:rPr>
          <w:rFonts w:ascii="Verdana" w:hAnsi="Verdana" w:cs="Arial"/>
          <w:color w:val="auto"/>
          <w:szCs w:val="24"/>
          <w:lang w:val="en-GB" w:eastAsia="es-ES"/>
        </w:rPr>
        <w:t>Ecohydrology</w:t>
      </w:r>
      <w:proofErr w:type="spellEnd"/>
      <w:r w:rsidR="00BA550B" w:rsidRPr="003A219A">
        <w:rPr>
          <w:rFonts w:ascii="Verdana" w:hAnsi="Verdana" w:cs="Arial"/>
          <w:color w:val="auto"/>
          <w:szCs w:val="24"/>
          <w:lang w:val="en-GB" w:eastAsia="es-ES"/>
        </w:rPr>
        <w:t>, 3, 392–</w:t>
      </w:r>
      <w:r w:rsidRPr="003A219A">
        <w:rPr>
          <w:rFonts w:ascii="Verdana" w:hAnsi="Verdana" w:cs="Arial"/>
          <w:color w:val="auto"/>
          <w:szCs w:val="24"/>
          <w:lang w:val="en-GB" w:eastAsia="es-ES"/>
        </w:rPr>
        <w:t>401</w:t>
      </w:r>
      <w:r w:rsidR="00BA550B" w:rsidRPr="003A219A">
        <w:rPr>
          <w:rFonts w:ascii="Verdana" w:hAnsi="Verdana" w:cs="Arial"/>
          <w:color w:val="auto"/>
          <w:szCs w:val="24"/>
          <w:lang w:val="en-GB" w:eastAsia="es-ES"/>
        </w:rPr>
        <w:t>,</w:t>
      </w:r>
      <w:r w:rsidRPr="003A219A">
        <w:rPr>
          <w:rFonts w:ascii="Verdana" w:hAnsi="Verdana"/>
          <w:szCs w:val="24"/>
          <w:lang w:val="fr-FR"/>
        </w:rPr>
        <w:t xml:space="preserve"> </w:t>
      </w:r>
      <w:r w:rsidRPr="003A219A">
        <w:rPr>
          <w:rFonts w:ascii="Verdana" w:hAnsi="Verdana" w:cs="Arial"/>
          <w:color w:val="auto"/>
          <w:szCs w:val="24"/>
          <w:lang w:val="en-GB" w:eastAsia="es-ES"/>
        </w:rPr>
        <w:t>2010.</w:t>
      </w:r>
    </w:p>
    <w:p w:rsidR="00124246" w:rsidRPr="003A219A" w:rsidRDefault="00124246" w:rsidP="00124246">
      <w:pPr>
        <w:spacing w:line="480" w:lineRule="auto"/>
        <w:ind w:left="540" w:hanging="540"/>
        <w:rPr>
          <w:rFonts w:ascii="Verdana" w:hAnsi="Verdana"/>
          <w:szCs w:val="24"/>
          <w:lang w:val="en-GB"/>
        </w:rPr>
      </w:pPr>
      <w:proofErr w:type="spellStart"/>
      <w:r w:rsidRPr="003A219A">
        <w:rPr>
          <w:rFonts w:ascii="Verdana" w:hAnsi="Verdana"/>
          <w:szCs w:val="24"/>
          <w:lang w:val="fr-FR"/>
        </w:rPr>
        <w:lastRenderedPageBreak/>
        <w:t>Chaplot</w:t>
      </w:r>
      <w:proofErr w:type="spellEnd"/>
      <w:r w:rsidRPr="003A219A">
        <w:rPr>
          <w:rFonts w:ascii="Verdana" w:hAnsi="Verdana"/>
          <w:szCs w:val="24"/>
          <w:lang w:val="fr-FR"/>
        </w:rPr>
        <w:t xml:space="preserve">, V., Darboux, F., </w:t>
      </w:r>
      <w:proofErr w:type="spellStart"/>
      <w:r w:rsidRPr="003A219A">
        <w:rPr>
          <w:rFonts w:ascii="Verdana" w:hAnsi="Verdana"/>
          <w:szCs w:val="24"/>
          <w:lang w:val="fr-FR"/>
        </w:rPr>
        <w:t>Bourennane</w:t>
      </w:r>
      <w:proofErr w:type="spellEnd"/>
      <w:r w:rsidRPr="003A219A">
        <w:rPr>
          <w:rFonts w:ascii="Verdana" w:hAnsi="Verdana"/>
          <w:szCs w:val="24"/>
          <w:lang w:val="fr-FR"/>
        </w:rPr>
        <w:t xml:space="preserve">, H., </w:t>
      </w:r>
      <w:proofErr w:type="spellStart"/>
      <w:r w:rsidRPr="003A219A">
        <w:rPr>
          <w:rFonts w:ascii="Verdana" w:hAnsi="Verdana"/>
          <w:szCs w:val="24"/>
          <w:lang w:val="fr-FR"/>
        </w:rPr>
        <w:t>Leguédois</w:t>
      </w:r>
      <w:proofErr w:type="spellEnd"/>
      <w:r w:rsidRPr="003A219A">
        <w:rPr>
          <w:rFonts w:ascii="Verdana" w:hAnsi="Verdana"/>
          <w:szCs w:val="24"/>
          <w:lang w:val="fr-FR"/>
        </w:rPr>
        <w:t xml:space="preserve">, S., </w:t>
      </w:r>
      <w:proofErr w:type="spellStart"/>
      <w:r w:rsidRPr="003A219A">
        <w:rPr>
          <w:rFonts w:ascii="Verdana" w:hAnsi="Verdana"/>
          <w:szCs w:val="24"/>
          <w:lang w:val="fr-FR"/>
        </w:rPr>
        <w:t>Sil</w:t>
      </w:r>
      <w:r w:rsidR="00CC2EEE" w:rsidRPr="003A219A">
        <w:rPr>
          <w:rFonts w:ascii="Verdana" w:hAnsi="Verdana"/>
          <w:szCs w:val="24"/>
          <w:lang w:val="fr-FR"/>
        </w:rPr>
        <w:t>vera</w:t>
      </w:r>
      <w:proofErr w:type="spellEnd"/>
      <w:r w:rsidR="00CC2EEE" w:rsidRPr="003A219A">
        <w:rPr>
          <w:rFonts w:ascii="Verdana" w:hAnsi="Verdana"/>
          <w:szCs w:val="24"/>
          <w:lang w:val="fr-FR"/>
        </w:rPr>
        <w:t xml:space="preserve">, N., and </w:t>
      </w:r>
      <w:proofErr w:type="spellStart"/>
      <w:r w:rsidR="00CC2EEE" w:rsidRPr="003A219A">
        <w:rPr>
          <w:rFonts w:ascii="Verdana" w:hAnsi="Verdana"/>
          <w:szCs w:val="24"/>
          <w:lang w:val="fr-FR"/>
        </w:rPr>
        <w:t>Phachomphon</w:t>
      </w:r>
      <w:proofErr w:type="spellEnd"/>
      <w:r w:rsidR="00CC2EEE" w:rsidRPr="003A219A">
        <w:rPr>
          <w:rFonts w:ascii="Verdana" w:hAnsi="Verdana"/>
          <w:szCs w:val="24"/>
          <w:lang w:val="fr-FR"/>
        </w:rPr>
        <w:t>, K.</w:t>
      </w:r>
      <w:r w:rsidRPr="003A219A">
        <w:rPr>
          <w:rFonts w:ascii="Verdana" w:hAnsi="Verdana"/>
          <w:szCs w:val="24"/>
          <w:lang w:val="fr-FR"/>
        </w:rPr>
        <w:t xml:space="preserve"> </w:t>
      </w:r>
      <w:proofErr w:type="spellStart"/>
      <w:r w:rsidRPr="003A219A">
        <w:rPr>
          <w:rFonts w:ascii="Verdana" w:hAnsi="Verdana"/>
          <w:szCs w:val="24"/>
          <w:lang w:val="en-GB"/>
        </w:rPr>
        <w:t>Accurancy</w:t>
      </w:r>
      <w:proofErr w:type="spellEnd"/>
      <w:r w:rsidRPr="003A219A">
        <w:rPr>
          <w:rFonts w:ascii="Verdana" w:hAnsi="Verdana"/>
          <w:szCs w:val="24"/>
          <w:lang w:val="en-GB"/>
        </w:rPr>
        <w:t xml:space="preserve"> of interpolation techniques for derivation of digital elevation models in relation to landform types and data dens</w:t>
      </w:r>
      <w:r w:rsidR="00CC2EEE" w:rsidRPr="003A219A">
        <w:rPr>
          <w:rFonts w:ascii="Verdana" w:hAnsi="Verdana"/>
          <w:szCs w:val="24"/>
          <w:lang w:val="en-GB"/>
        </w:rPr>
        <w:t>ity, Geomorphology, 77, 126</w:t>
      </w:r>
      <w:r w:rsidR="008D1C44" w:rsidRPr="003A219A">
        <w:rPr>
          <w:rFonts w:ascii="Verdana" w:hAnsi="Verdana"/>
          <w:szCs w:val="24"/>
          <w:lang w:val="en-GB"/>
        </w:rPr>
        <w:t>–</w:t>
      </w:r>
      <w:r w:rsidR="00CC2EEE" w:rsidRPr="003A219A">
        <w:rPr>
          <w:rFonts w:ascii="Verdana" w:hAnsi="Verdana"/>
          <w:szCs w:val="24"/>
          <w:lang w:val="en-GB"/>
        </w:rPr>
        <w:t>476, 2006.</w:t>
      </w:r>
      <w:r w:rsidRPr="003A219A">
        <w:rPr>
          <w:rFonts w:ascii="Verdana" w:hAnsi="Verdana"/>
          <w:szCs w:val="24"/>
          <w:lang w:val="en-GB"/>
        </w:rPr>
        <w:t xml:space="preserve"> </w:t>
      </w:r>
    </w:p>
    <w:p w:rsidR="00124246" w:rsidRPr="003A219A" w:rsidRDefault="00124246" w:rsidP="00124246">
      <w:pPr>
        <w:spacing w:line="480" w:lineRule="auto"/>
        <w:ind w:left="540" w:hanging="540"/>
        <w:rPr>
          <w:rFonts w:ascii="Verdana" w:hAnsi="Verdana"/>
          <w:szCs w:val="24"/>
          <w:lang w:val="en-GB"/>
        </w:rPr>
      </w:pPr>
      <w:proofErr w:type="spellStart"/>
      <w:r w:rsidRPr="003A219A">
        <w:rPr>
          <w:rFonts w:ascii="Verdana" w:hAnsi="Verdana"/>
          <w:szCs w:val="24"/>
          <w:lang w:val="en-GB"/>
        </w:rPr>
        <w:t>Chien</w:t>
      </w:r>
      <w:proofErr w:type="spellEnd"/>
      <w:r w:rsidRPr="003A219A">
        <w:rPr>
          <w:rFonts w:ascii="Verdana" w:hAnsi="Verdana"/>
          <w:szCs w:val="24"/>
          <w:lang w:val="en-GB"/>
        </w:rPr>
        <w:t>, Y.L., Lee, D.Y</w:t>
      </w:r>
      <w:r w:rsidR="00CC2EEE" w:rsidRPr="003A219A">
        <w:rPr>
          <w:rFonts w:ascii="Verdana" w:hAnsi="Verdana"/>
          <w:szCs w:val="24"/>
          <w:lang w:val="en-GB"/>
        </w:rPr>
        <w:t xml:space="preserve">., </w:t>
      </w:r>
      <w:proofErr w:type="spellStart"/>
      <w:r w:rsidR="00CC2EEE" w:rsidRPr="003A219A">
        <w:rPr>
          <w:rFonts w:ascii="Verdana" w:hAnsi="Verdana"/>
          <w:szCs w:val="24"/>
          <w:lang w:val="en-GB"/>
        </w:rPr>
        <w:t>Guo</w:t>
      </w:r>
      <w:proofErr w:type="spellEnd"/>
      <w:r w:rsidR="00CC2EEE" w:rsidRPr="003A219A">
        <w:rPr>
          <w:rFonts w:ascii="Verdana" w:hAnsi="Verdana"/>
          <w:szCs w:val="24"/>
          <w:lang w:val="en-GB"/>
        </w:rPr>
        <w:t xml:space="preserve">, H.Y., and </w:t>
      </w:r>
      <w:proofErr w:type="spellStart"/>
      <w:r w:rsidR="00CC2EEE" w:rsidRPr="003A219A">
        <w:rPr>
          <w:rFonts w:ascii="Verdana" w:hAnsi="Verdana"/>
          <w:szCs w:val="24"/>
          <w:lang w:val="en-GB"/>
        </w:rPr>
        <w:t>Houng</w:t>
      </w:r>
      <w:proofErr w:type="spellEnd"/>
      <w:r w:rsidR="00CC2EEE" w:rsidRPr="003A219A">
        <w:rPr>
          <w:rFonts w:ascii="Verdana" w:hAnsi="Verdana"/>
          <w:szCs w:val="24"/>
          <w:lang w:val="en-GB"/>
        </w:rPr>
        <w:t>, K.H.:</w:t>
      </w:r>
      <w:r w:rsidRPr="003A219A">
        <w:rPr>
          <w:rFonts w:ascii="Verdana" w:hAnsi="Verdana"/>
          <w:szCs w:val="24"/>
          <w:lang w:val="en-GB"/>
        </w:rPr>
        <w:t xml:space="preserve"> </w:t>
      </w:r>
      <w:proofErr w:type="spellStart"/>
      <w:r w:rsidRPr="003A219A">
        <w:rPr>
          <w:rFonts w:ascii="Verdana" w:hAnsi="Verdana"/>
          <w:szCs w:val="24"/>
          <w:lang w:val="en-GB"/>
        </w:rPr>
        <w:t>Geostatistical</w:t>
      </w:r>
      <w:proofErr w:type="spellEnd"/>
      <w:r w:rsidRPr="003A219A">
        <w:rPr>
          <w:rFonts w:ascii="Verdana" w:hAnsi="Verdana"/>
          <w:szCs w:val="24"/>
          <w:lang w:val="en-GB"/>
        </w:rPr>
        <w:t xml:space="preserve"> analysis of soil properties of mid</w:t>
      </w:r>
      <w:r w:rsidR="007E214F" w:rsidRPr="003A219A">
        <w:rPr>
          <w:rFonts w:ascii="Verdana" w:hAnsi="Verdana"/>
          <w:szCs w:val="24"/>
          <w:lang w:val="en-GB"/>
        </w:rPr>
        <w:t>-west Taiwan soils,</w:t>
      </w:r>
      <w:r w:rsidR="00CC2EEE" w:rsidRPr="003A219A">
        <w:rPr>
          <w:rFonts w:ascii="Verdana" w:hAnsi="Verdana"/>
          <w:szCs w:val="24"/>
          <w:lang w:val="en-GB"/>
        </w:rPr>
        <w:t xml:space="preserve"> Soil Sci., 162, 291–298, 1997.</w:t>
      </w:r>
      <w:r w:rsidR="00D574C1" w:rsidRPr="003A219A">
        <w:rPr>
          <w:rFonts w:ascii="Verdana" w:hAnsi="Verdana"/>
          <w:szCs w:val="24"/>
          <w:lang w:val="en-GB"/>
        </w:rPr>
        <w:t xml:space="preserve"> </w:t>
      </w:r>
    </w:p>
    <w:p w:rsidR="00124246" w:rsidRPr="003A219A" w:rsidRDefault="00CC2EEE" w:rsidP="00124246">
      <w:pPr>
        <w:pStyle w:val="BodyText3"/>
        <w:widowControl/>
        <w:spacing w:line="480" w:lineRule="auto"/>
        <w:ind w:left="540" w:hanging="540"/>
        <w:rPr>
          <w:rFonts w:ascii="Verdana" w:hAnsi="Verdana"/>
        </w:rPr>
      </w:pPr>
      <w:r w:rsidRPr="003A219A">
        <w:rPr>
          <w:rFonts w:ascii="Verdana" w:hAnsi="Verdana"/>
        </w:rPr>
        <w:t>Conover, W. J.:</w:t>
      </w:r>
      <w:r w:rsidR="00124246" w:rsidRPr="003A219A">
        <w:rPr>
          <w:rFonts w:ascii="Verdana" w:hAnsi="Verdana"/>
        </w:rPr>
        <w:t xml:space="preserve"> </w:t>
      </w:r>
      <w:r w:rsidR="00124246" w:rsidRPr="003A219A">
        <w:rPr>
          <w:rFonts w:ascii="Verdana" w:hAnsi="Verdana"/>
          <w:iCs/>
        </w:rPr>
        <w:t>Practical nonparametric statistics</w:t>
      </w:r>
      <w:r w:rsidRPr="003A219A">
        <w:rPr>
          <w:rFonts w:ascii="Verdana" w:hAnsi="Verdana"/>
        </w:rPr>
        <w:t xml:space="preserve">. </w:t>
      </w:r>
      <w:proofErr w:type="gramStart"/>
      <w:r w:rsidRPr="003A219A">
        <w:rPr>
          <w:rFonts w:ascii="Verdana" w:hAnsi="Verdana"/>
        </w:rPr>
        <w:t>Wiley, New York, 1980.</w:t>
      </w:r>
      <w:proofErr w:type="gramEnd"/>
    </w:p>
    <w:p w:rsidR="00124246" w:rsidRPr="003A219A" w:rsidRDefault="00124246"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Diodato</w:t>
      </w:r>
      <w:proofErr w:type="spellEnd"/>
      <w:r w:rsidRPr="003A219A">
        <w:rPr>
          <w:rFonts w:ascii="Verdana" w:hAnsi="Verdana"/>
          <w:lang w:val="en-GB"/>
        </w:rPr>
        <w:t>, N.,</w:t>
      </w:r>
      <w:r w:rsidR="00CC2EEE" w:rsidRPr="003A219A">
        <w:rPr>
          <w:rFonts w:ascii="Verdana" w:hAnsi="Verdana"/>
          <w:lang w:val="en-GB"/>
        </w:rPr>
        <w:t xml:space="preserve"> and </w:t>
      </w:r>
      <w:proofErr w:type="spellStart"/>
      <w:r w:rsidR="00CC2EEE" w:rsidRPr="003A219A">
        <w:rPr>
          <w:rFonts w:ascii="Verdana" w:hAnsi="Verdana"/>
          <w:lang w:val="en-GB"/>
        </w:rPr>
        <w:t>Ceccarelli</w:t>
      </w:r>
      <w:proofErr w:type="spellEnd"/>
      <w:r w:rsidR="00CC2EEE" w:rsidRPr="003A219A">
        <w:rPr>
          <w:rFonts w:ascii="Verdana" w:hAnsi="Verdana"/>
          <w:lang w:val="en-GB"/>
        </w:rPr>
        <w:t>, M.:</w:t>
      </w:r>
      <w:r w:rsidRPr="003A219A">
        <w:rPr>
          <w:rFonts w:ascii="Verdana" w:hAnsi="Verdana"/>
          <w:lang w:val="en-GB"/>
        </w:rPr>
        <w:t xml:space="preserve"> Interpolation processes using multivariate </w:t>
      </w:r>
      <w:proofErr w:type="spellStart"/>
      <w:r w:rsidRPr="003A219A">
        <w:rPr>
          <w:rFonts w:ascii="Verdana" w:hAnsi="Verdana"/>
          <w:lang w:val="en-GB"/>
        </w:rPr>
        <w:t>geostatistics</w:t>
      </w:r>
      <w:proofErr w:type="spellEnd"/>
      <w:r w:rsidRPr="003A219A">
        <w:rPr>
          <w:rFonts w:ascii="Verdana" w:hAnsi="Verdana"/>
          <w:lang w:val="en-GB"/>
        </w:rPr>
        <w:t xml:space="preserve"> for mapping of </w:t>
      </w:r>
      <w:proofErr w:type="spellStart"/>
      <w:r w:rsidRPr="003A219A">
        <w:rPr>
          <w:rFonts w:ascii="Verdana" w:hAnsi="Verdana"/>
          <w:lang w:val="en-GB"/>
        </w:rPr>
        <w:t>climatological</w:t>
      </w:r>
      <w:proofErr w:type="spellEnd"/>
      <w:r w:rsidRPr="003A219A">
        <w:rPr>
          <w:rFonts w:ascii="Verdana" w:hAnsi="Verdana"/>
          <w:lang w:val="en-GB"/>
        </w:rPr>
        <w:t xml:space="preserve"> precipitation mean in the </w:t>
      </w:r>
      <w:proofErr w:type="spellStart"/>
      <w:r w:rsidRPr="003A219A">
        <w:rPr>
          <w:rFonts w:ascii="Verdana" w:hAnsi="Verdana"/>
          <w:lang w:val="en-GB"/>
        </w:rPr>
        <w:t>Sannio</w:t>
      </w:r>
      <w:proofErr w:type="spellEnd"/>
      <w:r w:rsidRPr="003A219A">
        <w:rPr>
          <w:rFonts w:ascii="Verdana" w:hAnsi="Verdana"/>
          <w:lang w:val="en-GB"/>
        </w:rPr>
        <w:t xml:space="preserve"> </w:t>
      </w:r>
      <w:proofErr w:type="gramStart"/>
      <w:r w:rsidRPr="003A219A">
        <w:rPr>
          <w:rFonts w:ascii="Verdana" w:hAnsi="Verdana"/>
          <w:lang w:val="en-GB"/>
        </w:rPr>
        <w:t>mountains</w:t>
      </w:r>
      <w:proofErr w:type="gramEnd"/>
      <w:r w:rsidR="007E214F" w:rsidRPr="003A219A">
        <w:rPr>
          <w:rFonts w:ascii="Verdana" w:hAnsi="Verdana"/>
          <w:lang w:val="en-GB"/>
        </w:rPr>
        <w:t xml:space="preserve"> (Southern Italy),</w:t>
      </w:r>
      <w:r w:rsidR="00CC2EEE" w:rsidRPr="003A219A">
        <w:rPr>
          <w:rFonts w:ascii="Verdana" w:hAnsi="Verdana"/>
          <w:lang w:val="en-GB"/>
        </w:rPr>
        <w:t xml:space="preserve"> Earth Surf. Proc. Land.,</w:t>
      </w:r>
      <w:r w:rsidR="007E214F" w:rsidRPr="003A219A">
        <w:rPr>
          <w:rFonts w:ascii="Verdana" w:hAnsi="Verdana"/>
          <w:lang w:val="en-GB"/>
        </w:rPr>
        <w:t xml:space="preserve"> </w:t>
      </w:r>
      <w:r w:rsidR="00CC2EEE" w:rsidRPr="003A219A">
        <w:rPr>
          <w:rFonts w:ascii="Verdana" w:hAnsi="Verdana"/>
          <w:lang w:val="en-GB"/>
        </w:rPr>
        <w:t>30, 259</w:t>
      </w:r>
      <w:r w:rsidR="008D1C44" w:rsidRPr="003A219A">
        <w:rPr>
          <w:rFonts w:ascii="Verdana" w:hAnsi="Verdana"/>
          <w:lang w:val="en-GB"/>
        </w:rPr>
        <w:t>–</w:t>
      </w:r>
      <w:r w:rsidR="00CC2EEE" w:rsidRPr="003A219A">
        <w:rPr>
          <w:rFonts w:ascii="Verdana" w:hAnsi="Verdana"/>
          <w:lang w:val="en-GB"/>
        </w:rPr>
        <w:t>268, 2005.</w:t>
      </w:r>
      <w:r w:rsidRPr="003A219A">
        <w:rPr>
          <w:rFonts w:ascii="Verdana" w:hAnsi="Verdana"/>
          <w:lang w:val="en-GB"/>
        </w:rPr>
        <w:t xml:space="preserve"> </w:t>
      </w:r>
    </w:p>
    <w:p w:rsidR="00124246" w:rsidRPr="003A219A" w:rsidRDefault="00664850"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Erdogan</w:t>
      </w:r>
      <w:proofErr w:type="spellEnd"/>
      <w:r w:rsidRPr="003A219A">
        <w:rPr>
          <w:rFonts w:ascii="Verdana" w:hAnsi="Verdana"/>
          <w:lang w:val="en-GB"/>
        </w:rPr>
        <w:t>, S.:</w:t>
      </w:r>
      <w:r w:rsidR="00124246" w:rsidRPr="003A219A">
        <w:rPr>
          <w:rFonts w:ascii="Verdana" w:hAnsi="Verdana"/>
          <w:lang w:val="en-GB"/>
        </w:rPr>
        <w:t xml:space="preserve"> A comparison of interpolation methods producing digital </w:t>
      </w:r>
      <w:r w:rsidR="007E214F" w:rsidRPr="003A219A">
        <w:rPr>
          <w:rFonts w:ascii="Verdana" w:hAnsi="Verdana"/>
          <w:lang w:val="en-GB"/>
        </w:rPr>
        <w:t>elevation models at field scale,</w:t>
      </w:r>
      <w:r w:rsidR="00124246" w:rsidRPr="003A219A">
        <w:rPr>
          <w:rFonts w:ascii="Verdana" w:hAnsi="Verdana"/>
          <w:lang w:val="en-GB"/>
        </w:rPr>
        <w:t xml:space="preserve"> </w:t>
      </w:r>
      <w:r w:rsidRPr="003A219A">
        <w:rPr>
          <w:rFonts w:ascii="Verdana" w:hAnsi="Verdana"/>
          <w:lang w:val="en-GB"/>
        </w:rPr>
        <w:t>Earth Surf. Proc. Land., 34, 366</w:t>
      </w:r>
      <w:r w:rsidR="008D1C44" w:rsidRPr="003A219A">
        <w:rPr>
          <w:rFonts w:ascii="Verdana" w:hAnsi="Verdana"/>
          <w:lang w:val="en-GB"/>
        </w:rPr>
        <w:t>–</w:t>
      </w:r>
      <w:r w:rsidR="00124246" w:rsidRPr="003A219A">
        <w:rPr>
          <w:rFonts w:ascii="Verdana" w:hAnsi="Verdana"/>
          <w:lang w:val="en-GB"/>
        </w:rPr>
        <w:t>3</w:t>
      </w:r>
      <w:r w:rsidRPr="003A219A">
        <w:rPr>
          <w:rFonts w:ascii="Verdana" w:hAnsi="Verdana"/>
          <w:lang w:val="en-GB"/>
        </w:rPr>
        <w:t>76, 2009.</w:t>
      </w:r>
      <w:r w:rsidR="00124246"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Erxleben</w:t>
      </w:r>
      <w:proofErr w:type="spellEnd"/>
      <w:r w:rsidRPr="003A219A">
        <w:rPr>
          <w:rFonts w:ascii="Verdana" w:hAnsi="Verdana"/>
          <w:lang w:val="en-GB"/>
        </w:rPr>
        <w:t>, J., Elder,</w:t>
      </w:r>
      <w:r w:rsidR="00B1099F" w:rsidRPr="003A219A">
        <w:rPr>
          <w:rFonts w:ascii="Verdana" w:hAnsi="Verdana"/>
          <w:lang w:val="en-GB"/>
        </w:rPr>
        <w:t xml:space="preserve"> K., and Davies, R.:</w:t>
      </w:r>
      <w:r w:rsidRPr="003A219A">
        <w:rPr>
          <w:rFonts w:ascii="Verdana" w:hAnsi="Verdana"/>
          <w:lang w:val="en-GB"/>
        </w:rPr>
        <w:t xml:space="preserve"> Comparison of spatial interpolation methods for estimating snow distribution </w:t>
      </w:r>
      <w:r w:rsidR="00B1099F" w:rsidRPr="003A219A">
        <w:rPr>
          <w:rFonts w:ascii="Verdana" w:hAnsi="Verdana"/>
          <w:lang w:val="en-GB"/>
        </w:rPr>
        <w:t>in the Colorado Rocky Mountains,</w:t>
      </w:r>
      <w:r w:rsidRPr="003A219A">
        <w:rPr>
          <w:rFonts w:ascii="Verdana" w:hAnsi="Verdana"/>
          <w:lang w:val="en-GB"/>
        </w:rPr>
        <w:t xml:space="preserve"> </w:t>
      </w:r>
      <w:proofErr w:type="spellStart"/>
      <w:r w:rsidRPr="003A219A">
        <w:rPr>
          <w:rFonts w:ascii="Verdana" w:hAnsi="Verdana"/>
          <w:lang w:val="en-GB"/>
        </w:rPr>
        <w:t>Hy</w:t>
      </w:r>
      <w:r w:rsidR="002E08D4" w:rsidRPr="003A219A">
        <w:rPr>
          <w:rFonts w:ascii="Verdana" w:hAnsi="Verdana"/>
          <w:lang w:val="en-GB"/>
        </w:rPr>
        <w:t>drol</w:t>
      </w:r>
      <w:proofErr w:type="spellEnd"/>
      <w:r w:rsidR="002E08D4" w:rsidRPr="003A219A">
        <w:rPr>
          <w:rFonts w:ascii="Verdana" w:hAnsi="Verdana"/>
          <w:lang w:val="en-GB"/>
        </w:rPr>
        <w:t xml:space="preserve">. </w:t>
      </w:r>
      <w:proofErr w:type="gramStart"/>
      <w:r w:rsidR="002E08D4" w:rsidRPr="003A219A">
        <w:rPr>
          <w:rFonts w:ascii="Verdana" w:hAnsi="Verdana"/>
          <w:lang w:val="en-GB"/>
        </w:rPr>
        <w:t>Process.</w:t>
      </w:r>
      <w:r w:rsidR="00B1099F" w:rsidRPr="003A219A">
        <w:rPr>
          <w:rFonts w:ascii="Verdana" w:hAnsi="Verdana"/>
          <w:lang w:val="en-GB"/>
        </w:rPr>
        <w:t>,</w:t>
      </w:r>
      <w:proofErr w:type="gramEnd"/>
      <w:r w:rsidR="00B1099F" w:rsidRPr="003A219A">
        <w:rPr>
          <w:rFonts w:ascii="Verdana" w:hAnsi="Verdana"/>
          <w:lang w:val="en-GB"/>
        </w:rPr>
        <w:t xml:space="preserve"> 16, 3627</w:t>
      </w:r>
      <w:r w:rsidR="008D1C44" w:rsidRPr="003A219A">
        <w:rPr>
          <w:rFonts w:ascii="Verdana" w:hAnsi="Verdana"/>
          <w:lang w:val="en-GB"/>
        </w:rPr>
        <w:t>–</w:t>
      </w:r>
      <w:r w:rsidR="00B1099F" w:rsidRPr="003A219A">
        <w:rPr>
          <w:rFonts w:ascii="Verdana" w:hAnsi="Verdana"/>
          <w:lang w:val="en-GB"/>
        </w:rPr>
        <w:t>3649, 2002.</w:t>
      </w:r>
    </w:p>
    <w:p w:rsidR="00124246" w:rsidRPr="003A219A" w:rsidRDefault="00124246" w:rsidP="00124246">
      <w:pPr>
        <w:spacing w:line="480" w:lineRule="auto"/>
        <w:ind w:left="540" w:hanging="540"/>
        <w:rPr>
          <w:rFonts w:ascii="Verdana" w:hAnsi="Verdana"/>
          <w:szCs w:val="24"/>
          <w:lang w:val="en-GB"/>
        </w:rPr>
      </w:pPr>
      <w:r w:rsidRPr="003A219A">
        <w:rPr>
          <w:rFonts w:ascii="Verdana" w:hAnsi="Verdana"/>
          <w:szCs w:val="24"/>
        </w:rPr>
        <w:t xml:space="preserve">Gabet, </w:t>
      </w:r>
      <w:proofErr w:type="gramStart"/>
      <w:r w:rsidRPr="003A219A">
        <w:rPr>
          <w:rFonts w:ascii="Verdana" w:hAnsi="Verdana"/>
          <w:szCs w:val="24"/>
        </w:rPr>
        <w:t>E.J.,</w:t>
      </w:r>
      <w:proofErr w:type="gramEnd"/>
      <w:r w:rsidR="00B1099F" w:rsidRPr="003A219A">
        <w:rPr>
          <w:rFonts w:ascii="Verdana" w:hAnsi="Verdana"/>
          <w:szCs w:val="24"/>
        </w:rPr>
        <w:t xml:space="preserve"> and Sternberg, P.:</w:t>
      </w:r>
      <w:r w:rsidRPr="003A219A">
        <w:rPr>
          <w:rFonts w:ascii="Verdana" w:hAnsi="Verdana"/>
          <w:szCs w:val="24"/>
        </w:rPr>
        <w:t xml:space="preserve"> </w:t>
      </w:r>
      <w:r w:rsidRPr="003A219A">
        <w:rPr>
          <w:rFonts w:ascii="Verdana" w:hAnsi="Verdana"/>
          <w:szCs w:val="24"/>
          <w:lang w:val="en-GB"/>
        </w:rPr>
        <w:t>The effects of vegetative ash on infiltration capacity sediment transport and generation of progressively bul</w:t>
      </w:r>
      <w:r w:rsidR="00B1099F" w:rsidRPr="003A219A">
        <w:rPr>
          <w:rFonts w:ascii="Verdana" w:hAnsi="Verdana"/>
          <w:szCs w:val="24"/>
          <w:lang w:val="en-GB"/>
        </w:rPr>
        <w:t xml:space="preserve">ked debris flows. </w:t>
      </w:r>
      <w:proofErr w:type="gramStart"/>
      <w:r w:rsidR="00B1099F" w:rsidRPr="003A219A">
        <w:rPr>
          <w:rFonts w:ascii="Verdana" w:hAnsi="Verdana"/>
          <w:szCs w:val="24"/>
          <w:lang w:val="en-GB"/>
        </w:rPr>
        <w:t>Geomorphology, 101, 666</w:t>
      </w:r>
      <w:r w:rsidR="008D1C44" w:rsidRPr="003A219A">
        <w:rPr>
          <w:rFonts w:ascii="Verdana" w:hAnsi="Verdana"/>
          <w:szCs w:val="24"/>
          <w:lang w:val="en-GB"/>
        </w:rPr>
        <w:t>–</w:t>
      </w:r>
      <w:r w:rsidRPr="003A219A">
        <w:rPr>
          <w:rFonts w:ascii="Verdana" w:hAnsi="Verdana"/>
          <w:szCs w:val="24"/>
          <w:lang w:val="en-GB"/>
        </w:rPr>
        <w:t>673</w:t>
      </w:r>
      <w:r w:rsidR="00B1099F" w:rsidRPr="003A219A">
        <w:rPr>
          <w:rFonts w:ascii="Verdana" w:hAnsi="Verdana"/>
          <w:szCs w:val="24"/>
          <w:lang w:val="en-GB"/>
        </w:rPr>
        <w:t>, 2008</w:t>
      </w:r>
      <w:r w:rsidRPr="003A219A">
        <w:rPr>
          <w:rFonts w:ascii="Verdana" w:hAnsi="Verdana"/>
          <w:szCs w:val="24"/>
          <w:lang w:val="en-GB"/>
        </w:rPr>
        <w:t>.</w:t>
      </w:r>
      <w:proofErr w:type="gramEnd"/>
      <w:r w:rsidRPr="003A219A">
        <w:rPr>
          <w:rFonts w:ascii="Verdana" w:hAnsi="Verdana"/>
          <w:szCs w:val="24"/>
          <w:lang w:val="en-GB"/>
        </w:rPr>
        <w:t xml:space="preserve"> </w:t>
      </w:r>
      <w:r w:rsidR="00D102E6" w:rsidRPr="003A219A">
        <w:rPr>
          <w:rFonts w:ascii="Verdana" w:hAnsi="Verdana"/>
          <w:noProof/>
          <w:szCs w:val="24"/>
          <w:lang w:val="lt-LT" w:eastAsia="lt-LT"/>
        </w:rPr>
        <w:drawing>
          <wp:inline distT="0" distB="0" distL="0" distR="0">
            <wp:extent cx="10795" cy="95885"/>
            <wp:effectExtent l="19050" t="0" r="8255"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10795" cy="95885"/>
                    </a:xfrm>
                    <a:prstGeom prst="rect">
                      <a:avLst/>
                    </a:prstGeom>
                    <a:solidFill>
                      <a:srgbClr val="FFFFFF"/>
                    </a:solidFill>
                    <a:ln w="9525">
                      <a:noFill/>
                      <a:miter lim="800000"/>
                      <a:headEnd/>
                      <a:tailEnd/>
                    </a:ln>
                  </pic:spPr>
                </pic:pic>
              </a:graphicData>
            </a:graphic>
          </wp:inline>
        </w:drawing>
      </w:r>
      <w:r w:rsidR="00D574C1" w:rsidRPr="003A219A">
        <w:rPr>
          <w:rFonts w:ascii="Verdana" w:hAnsi="Verdana"/>
          <w:szCs w:val="24"/>
          <w:lang w:val="en-GB"/>
        </w:rPr>
        <w:t xml:space="preserve"> </w:t>
      </w:r>
    </w:p>
    <w:p w:rsidR="00124246" w:rsidRPr="003A219A" w:rsidRDefault="00124246" w:rsidP="00124246">
      <w:pPr>
        <w:pStyle w:val="BodyText3"/>
        <w:widowControl/>
        <w:tabs>
          <w:tab w:val="clear" w:pos="0"/>
          <w:tab w:val="left" w:pos="540"/>
        </w:tabs>
        <w:spacing w:line="480" w:lineRule="auto"/>
        <w:ind w:left="540" w:hanging="540"/>
        <w:rPr>
          <w:rFonts w:ascii="Verdana" w:hAnsi="Verdana"/>
          <w:bCs/>
          <w:lang w:val="en-GB"/>
        </w:rPr>
      </w:pPr>
      <w:proofErr w:type="spellStart"/>
      <w:r w:rsidRPr="003A219A">
        <w:rPr>
          <w:rFonts w:ascii="Verdana" w:hAnsi="Verdana"/>
          <w:bCs/>
          <w:lang w:val="en-GB"/>
        </w:rPr>
        <w:t>Gimeno</w:t>
      </w:r>
      <w:proofErr w:type="spellEnd"/>
      <w:r w:rsidRPr="003A219A">
        <w:rPr>
          <w:rFonts w:ascii="Verdana" w:hAnsi="Verdana"/>
          <w:bCs/>
          <w:lang w:val="en-GB"/>
        </w:rPr>
        <w:t xml:space="preserve">-Garcia, E., </w:t>
      </w:r>
      <w:proofErr w:type="spellStart"/>
      <w:r w:rsidRPr="003A219A">
        <w:rPr>
          <w:rFonts w:ascii="Verdana" w:hAnsi="Verdana"/>
          <w:bCs/>
          <w:lang w:val="en-GB"/>
        </w:rPr>
        <w:t>Andreu</w:t>
      </w:r>
      <w:proofErr w:type="gramStart"/>
      <w:r w:rsidRPr="003A219A">
        <w:rPr>
          <w:rFonts w:ascii="Verdana" w:hAnsi="Verdana"/>
          <w:bCs/>
          <w:lang w:val="en-GB"/>
        </w:rPr>
        <w:t>,V</w:t>
      </w:r>
      <w:proofErr w:type="spellEnd"/>
      <w:proofErr w:type="gramEnd"/>
      <w:r w:rsidRPr="003A219A">
        <w:rPr>
          <w:rFonts w:ascii="Verdana" w:hAnsi="Verdana"/>
          <w:bCs/>
          <w:lang w:val="en-GB"/>
        </w:rPr>
        <w:t>.,</w:t>
      </w:r>
      <w:r w:rsidR="007E214F" w:rsidRPr="003A219A">
        <w:rPr>
          <w:rFonts w:ascii="Verdana" w:hAnsi="Verdana"/>
          <w:bCs/>
          <w:lang w:val="en-GB"/>
        </w:rPr>
        <w:t xml:space="preserve"> and Rubio, J.L.:</w:t>
      </w:r>
      <w:r w:rsidRPr="003A219A">
        <w:rPr>
          <w:rFonts w:ascii="Verdana" w:hAnsi="Verdana"/>
          <w:bCs/>
          <w:lang w:val="en-GB"/>
        </w:rPr>
        <w:t xml:space="preserve"> Spatial patterns of soil temperatures duri</w:t>
      </w:r>
      <w:r w:rsidR="007E214F" w:rsidRPr="003A219A">
        <w:rPr>
          <w:rFonts w:ascii="Verdana" w:hAnsi="Verdana"/>
          <w:bCs/>
          <w:lang w:val="en-GB"/>
        </w:rPr>
        <w:t xml:space="preserve">ng experimental fires, </w:t>
      </w:r>
      <w:proofErr w:type="spellStart"/>
      <w:r w:rsidR="007E214F" w:rsidRPr="003A219A">
        <w:rPr>
          <w:rFonts w:ascii="Verdana" w:hAnsi="Verdana"/>
          <w:bCs/>
          <w:lang w:val="en-GB"/>
        </w:rPr>
        <w:t>Geoderma</w:t>
      </w:r>
      <w:proofErr w:type="spellEnd"/>
      <w:r w:rsidR="007E214F" w:rsidRPr="003A219A">
        <w:rPr>
          <w:rFonts w:ascii="Verdana" w:hAnsi="Verdana"/>
          <w:bCs/>
          <w:lang w:val="en-GB"/>
        </w:rPr>
        <w:t>,</w:t>
      </w:r>
      <w:r w:rsidRPr="003A219A">
        <w:rPr>
          <w:rFonts w:ascii="Verdana" w:hAnsi="Verdana"/>
          <w:bCs/>
          <w:lang w:val="en-GB"/>
        </w:rPr>
        <w:t xml:space="preserve"> </w:t>
      </w:r>
      <w:r w:rsidR="007E214F" w:rsidRPr="003A219A">
        <w:rPr>
          <w:rFonts w:ascii="Verdana" w:hAnsi="Verdana"/>
          <w:bCs/>
          <w:lang w:val="en-GB"/>
        </w:rPr>
        <w:t>118, 17</w:t>
      </w:r>
      <w:r w:rsidR="008D1C44" w:rsidRPr="003A219A">
        <w:rPr>
          <w:rFonts w:ascii="Verdana" w:hAnsi="Verdana"/>
          <w:bCs/>
          <w:lang w:val="en-GB"/>
        </w:rPr>
        <w:t>–</w:t>
      </w:r>
      <w:r w:rsidRPr="003A219A">
        <w:rPr>
          <w:rFonts w:ascii="Verdana" w:hAnsi="Verdana"/>
          <w:bCs/>
          <w:lang w:val="en-GB"/>
        </w:rPr>
        <w:t>38</w:t>
      </w:r>
      <w:r w:rsidR="007E214F" w:rsidRPr="003A219A">
        <w:rPr>
          <w:rFonts w:ascii="Verdana" w:hAnsi="Verdana"/>
          <w:bCs/>
          <w:lang w:val="en-GB"/>
        </w:rPr>
        <w:t xml:space="preserve"> 2004</w:t>
      </w:r>
      <w:r w:rsidRPr="003A219A">
        <w:rPr>
          <w:rFonts w:ascii="Verdana" w:hAnsi="Verdana"/>
          <w:bCs/>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lastRenderedPageBreak/>
        <w:t>Goforth</w:t>
      </w:r>
      <w:proofErr w:type="spellEnd"/>
      <w:r w:rsidRPr="003A219A">
        <w:rPr>
          <w:rFonts w:ascii="Verdana" w:hAnsi="Verdana"/>
          <w:lang w:val="en-GB"/>
        </w:rPr>
        <w:t>, B.R., Graham, R.</w:t>
      </w:r>
      <w:r w:rsidR="003056E5" w:rsidRPr="003A219A">
        <w:rPr>
          <w:rFonts w:ascii="Verdana" w:hAnsi="Verdana"/>
          <w:lang w:val="en-GB"/>
        </w:rPr>
        <w:t xml:space="preserve">C., </w:t>
      </w:r>
      <w:proofErr w:type="spellStart"/>
      <w:r w:rsidR="003056E5" w:rsidRPr="003A219A">
        <w:rPr>
          <w:rFonts w:ascii="Verdana" w:hAnsi="Verdana"/>
          <w:lang w:val="en-GB"/>
        </w:rPr>
        <w:t>Hubbert</w:t>
      </w:r>
      <w:proofErr w:type="spellEnd"/>
      <w:r w:rsidR="003056E5" w:rsidRPr="003A219A">
        <w:rPr>
          <w:rFonts w:ascii="Verdana" w:hAnsi="Verdana"/>
          <w:lang w:val="en-GB"/>
        </w:rPr>
        <w:t xml:space="preserve">, K.R., </w:t>
      </w:r>
      <w:proofErr w:type="spellStart"/>
      <w:r w:rsidR="003056E5" w:rsidRPr="003A219A">
        <w:rPr>
          <w:rFonts w:ascii="Verdana" w:hAnsi="Verdana"/>
          <w:lang w:val="en-GB"/>
        </w:rPr>
        <w:t>Zanner</w:t>
      </w:r>
      <w:proofErr w:type="spellEnd"/>
      <w:r w:rsidR="003056E5" w:rsidRPr="003A219A">
        <w:rPr>
          <w:rFonts w:ascii="Verdana" w:hAnsi="Verdana"/>
          <w:lang w:val="en-GB"/>
        </w:rPr>
        <w:t xml:space="preserve">, C.W., and </w:t>
      </w:r>
      <w:proofErr w:type="spellStart"/>
      <w:r w:rsidR="003056E5" w:rsidRPr="003A219A">
        <w:rPr>
          <w:rFonts w:ascii="Verdana" w:hAnsi="Verdana"/>
          <w:lang w:val="en-GB"/>
        </w:rPr>
        <w:t>Minnich</w:t>
      </w:r>
      <w:proofErr w:type="spellEnd"/>
      <w:r w:rsidR="003056E5" w:rsidRPr="003A219A">
        <w:rPr>
          <w:rFonts w:ascii="Verdana" w:hAnsi="Verdana"/>
          <w:lang w:val="en-GB"/>
        </w:rPr>
        <w:t>, R.A.:</w:t>
      </w:r>
      <w:r w:rsidRPr="003A219A">
        <w:rPr>
          <w:rFonts w:ascii="Verdana" w:hAnsi="Verdana"/>
          <w:lang w:val="en-GB"/>
        </w:rPr>
        <w:t xml:space="preserve"> 2005. Spatial distribution and properties of ash and thermally altered soil properties </w:t>
      </w:r>
      <w:r w:rsidR="003056E5" w:rsidRPr="003A219A">
        <w:rPr>
          <w:rFonts w:ascii="Verdana" w:hAnsi="Verdana"/>
          <w:lang w:val="en-GB"/>
        </w:rPr>
        <w:t xml:space="preserve">after high-severity forest fire, Int. J. </w:t>
      </w:r>
      <w:proofErr w:type="spellStart"/>
      <w:r w:rsidR="003056E5" w:rsidRPr="003A219A">
        <w:rPr>
          <w:rFonts w:ascii="Verdana" w:hAnsi="Verdana"/>
          <w:lang w:val="en-GB"/>
        </w:rPr>
        <w:t>Wildland</w:t>
      </w:r>
      <w:proofErr w:type="spellEnd"/>
      <w:r w:rsidR="003056E5" w:rsidRPr="003A219A">
        <w:rPr>
          <w:rFonts w:ascii="Verdana" w:hAnsi="Verdana"/>
          <w:lang w:val="en-GB"/>
        </w:rPr>
        <w:t xml:space="preserve"> Fire, 14, 343</w:t>
      </w:r>
      <w:r w:rsidR="008D1C44" w:rsidRPr="003A219A">
        <w:rPr>
          <w:rFonts w:ascii="Verdana" w:hAnsi="Verdana"/>
          <w:lang w:val="en-GB"/>
        </w:rPr>
        <w:t>–</w:t>
      </w:r>
      <w:r w:rsidRPr="003A219A">
        <w:rPr>
          <w:rFonts w:ascii="Verdana" w:hAnsi="Verdana"/>
          <w:lang w:val="en-GB"/>
        </w:rPr>
        <w:t>354</w:t>
      </w:r>
      <w:r w:rsidR="003056E5" w:rsidRPr="003A219A">
        <w:rPr>
          <w:rFonts w:ascii="Verdana" w:hAnsi="Verdana"/>
          <w:lang w:val="en-GB"/>
        </w:rPr>
        <w:t>, 2005</w:t>
      </w:r>
      <w:r w:rsidRPr="003A219A">
        <w:rPr>
          <w:rFonts w:ascii="Verdana" w:hAnsi="Verdana"/>
          <w:lang w:val="en-GB"/>
        </w:rPr>
        <w:t>.</w:t>
      </w:r>
    </w:p>
    <w:p w:rsidR="00124246" w:rsidRPr="003A219A" w:rsidRDefault="00124246" w:rsidP="00124246">
      <w:pPr>
        <w:pStyle w:val="BodyText3"/>
        <w:widowControl/>
        <w:tabs>
          <w:tab w:val="clear" w:pos="0"/>
          <w:tab w:val="left" w:pos="540"/>
        </w:tabs>
        <w:spacing w:line="480" w:lineRule="auto"/>
        <w:ind w:left="540" w:hanging="540"/>
        <w:rPr>
          <w:rStyle w:val="citationjournal"/>
          <w:rFonts w:ascii="Verdana" w:hAnsi="Verdana"/>
          <w:lang w:val="en-GB"/>
        </w:rPr>
      </w:pPr>
      <w:proofErr w:type="spellStart"/>
      <w:r w:rsidRPr="003A219A">
        <w:rPr>
          <w:rStyle w:val="citationjournal"/>
          <w:rFonts w:ascii="Verdana" w:hAnsi="Verdana"/>
          <w:lang w:val="en-GB"/>
        </w:rPr>
        <w:t>Goovaerts</w:t>
      </w:r>
      <w:proofErr w:type="spellEnd"/>
      <w:r w:rsidRPr="003A219A">
        <w:rPr>
          <w:rStyle w:val="citationjournal"/>
          <w:rFonts w:ascii="Verdana" w:hAnsi="Verdana"/>
          <w:lang w:val="en-GB"/>
        </w:rPr>
        <w:t xml:space="preserve">, P. 1999. </w:t>
      </w:r>
      <w:proofErr w:type="spellStart"/>
      <w:r w:rsidRPr="003A219A">
        <w:rPr>
          <w:rStyle w:val="citationjournal"/>
          <w:rFonts w:ascii="Verdana" w:hAnsi="Verdana"/>
          <w:lang w:val="en-GB"/>
        </w:rPr>
        <w:t>Geostatistics</w:t>
      </w:r>
      <w:proofErr w:type="spellEnd"/>
      <w:r w:rsidRPr="003A219A">
        <w:rPr>
          <w:rStyle w:val="citationjournal"/>
          <w:rFonts w:ascii="Verdana" w:hAnsi="Verdana"/>
          <w:lang w:val="en-GB"/>
        </w:rPr>
        <w:t xml:space="preserve"> in soil science</w:t>
      </w:r>
      <w:r w:rsidR="008D1C44" w:rsidRPr="003A219A">
        <w:rPr>
          <w:rStyle w:val="citationjournal"/>
          <w:rFonts w:ascii="Verdana" w:hAnsi="Verdana"/>
          <w:lang w:val="en-GB"/>
        </w:rPr>
        <w:t xml:space="preserve">: state of art and perspectives, </w:t>
      </w:r>
      <w:proofErr w:type="spellStart"/>
      <w:r w:rsidR="008D1C44" w:rsidRPr="003A219A">
        <w:rPr>
          <w:rStyle w:val="citationjournal"/>
          <w:rFonts w:ascii="Verdana" w:hAnsi="Verdana"/>
          <w:lang w:val="en-GB"/>
        </w:rPr>
        <w:t>Geoderma</w:t>
      </w:r>
      <w:proofErr w:type="spellEnd"/>
      <w:r w:rsidR="008D1C44" w:rsidRPr="003A219A">
        <w:rPr>
          <w:rStyle w:val="citationjournal"/>
          <w:rFonts w:ascii="Verdana" w:hAnsi="Verdana"/>
          <w:lang w:val="en-GB"/>
        </w:rPr>
        <w:t>,</w:t>
      </w:r>
      <w:r w:rsidRPr="003A219A">
        <w:rPr>
          <w:rStyle w:val="citationjournal"/>
          <w:rFonts w:ascii="Verdana" w:hAnsi="Verdana"/>
          <w:lang w:val="en-GB"/>
        </w:rPr>
        <w:t xml:space="preserve"> 89, 1–45. </w:t>
      </w:r>
    </w:p>
    <w:p w:rsidR="00124246" w:rsidRPr="003A219A" w:rsidRDefault="00124246" w:rsidP="00124246">
      <w:pPr>
        <w:pStyle w:val="BodyText3"/>
        <w:widowControl/>
        <w:spacing w:line="480" w:lineRule="auto"/>
        <w:ind w:left="540" w:hanging="540"/>
        <w:rPr>
          <w:rFonts w:ascii="Verdana" w:hAnsi="Verdana"/>
          <w:lang w:val="en-GB"/>
        </w:rPr>
      </w:pPr>
      <w:r w:rsidRPr="006C1CED">
        <w:rPr>
          <w:rFonts w:ascii="Verdana" w:hAnsi="Verdana"/>
          <w:color w:val="000000"/>
          <w:lang w:val="pt-PT"/>
        </w:rPr>
        <w:t>Isaaks, E.H.</w:t>
      </w:r>
      <w:r w:rsidR="003056E5" w:rsidRPr="006C1CED">
        <w:rPr>
          <w:rFonts w:ascii="Verdana" w:hAnsi="Verdana"/>
          <w:color w:val="000000"/>
          <w:lang w:val="pt-PT"/>
        </w:rPr>
        <w:t>,</w:t>
      </w:r>
      <w:r w:rsidR="003056E5" w:rsidRPr="006C1CED">
        <w:rPr>
          <w:rFonts w:ascii="Verdana" w:hAnsi="Verdana"/>
          <w:color w:val="0000FF"/>
          <w:lang w:val="pt-PT"/>
        </w:rPr>
        <w:t xml:space="preserve"> </w:t>
      </w:r>
      <w:r w:rsidR="003056E5" w:rsidRPr="006C1CED">
        <w:rPr>
          <w:rFonts w:ascii="Verdana" w:hAnsi="Verdana"/>
          <w:lang w:val="pt-PT"/>
        </w:rPr>
        <w:t>and</w:t>
      </w:r>
      <w:r w:rsidRPr="006C1CED">
        <w:rPr>
          <w:rFonts w:ascii="Verdana" w:hAnsi="Verdana"/>
          <w:color w:val="0000FF"/>
          <w:lang w:val="pt-PT"/>
        </w:rPr>
        <w:t xml:space="preserve"> </w:t>
      </w:r>
      <w:r w:rsidR="003056E5" w:rsidRPr="006C1CED">
        <w:rPr>
          <w:rFonts w:ascii="Verdana" w:hAnsi="Verdana"/>
          <w:lang w:val="pt-PT"/>
        </w:rPr>
        <w:t>Srivastava, R.M.;</w:t>
      </w:r>
      <w:r w:rsidRPr="006C1CED">
        <w:rPr>
          <w:rFonts w:ascii="Verdana" w:hAnsi="Verdana"/>
          <w:lang w:val="pt-PT"/>
        </w:rPr>
        <w:t xml:space="preserve"> 1989. </w:t>
      </w:r>
      <w:proofErr w:type="gramStart"/>
      <w:r w:rsidRPr="003A219A">
        <w:rPr>
          <w:rFonts w:ascii="Verdana" w:hAnsi="Verdana"/>
          <w:lang w:val="en-GB"/>
        </w:rPr>
        <w:t xml:space="preserve">An Introduction to Applied </w:t>
      </w:r>
      <w:proofErr w:type="spellStart"/>
      <w:r w:rsidRPr="003A219A">
        <w:rPr>
          <w:rFonts w:ascii="Verdana" w:hAnsi="Verdana"/>
          <w:lang w:val="en-GB"/>
        </w:rPr>
        <w:t>Geostat</w:t>
      </w:r>
      <w:r w:rsidR="003056E5" w:rsidRPr="003A219A">
        <w:rPr>
          <w:rFonts w:ascii="Verdana" w:hAnsi="Verdana"/>
          <w:lang w:val="en-GB"/>
        </w:rPr>
        <w:t>istics</w:t>
      </w:r>
      <w:proofErr w:type="spellEnd"/>
      <w:r w:rsidR="003056E5" w:rsidRPr="003A219A">
        <w:rPr>
          <w:rFonts w:ascii="Verdana" w:hAnsi="Verdana"/>
          <w:lang w:val="en-GB"/>
        </w:rPr>
        <w:t>, Oxford University Press, 1989.</w:t>
      </w:r>
      <w:proofErr w:type="gramEnd"/>
    </w:p>
    <w:p w:rsidR="00124246" w:rsidRPr="003A219A" w:rsidRDefault="00124246" w:rsidP="00124246">
      <w:pPr>
        <w:pStyle w:val="BodyText3"/>
        <w:widowControl/>
        <w:tabs>
          <w:tab w:val="clear" w:pos="0"/>
        </w:tabs>
        <w:spacing w:line="480" w:lineRule="auto"/>
        <w:ind w:left="540" w:hanging="540"/>
        <w:rPr>
          <w:rFonts w:ascii="Verdana" w:hAnsi="Verdana"/>
          <w:bCs/>
          <w:lang w:val="en-GB"/>
        </w:rPr>
      </w:pPr>
      <w:proofErr w:type="spellStart"/>
      <w:r w:rsidRPr="003A219A">
        <w:rPr>
          <w:rFonts w:ascii="Verdana" w:hAnsi="Verdana"/>
          <w:lang w:val="en-GB"/>
        </w:rPr>
        <w:t>Kadunas</w:t>
      </w:r>
      <w:proofErr w:type="spellEnd"/>
      <w:r w:rsidRPr="003A219A">
        <w:rPr>
          <w:rFonts w:ascii="Verdana" w:hAnsi="Verdana"/>
          <w:bCs/>
          <w:lang w:val="en-GB"/>
        </w:rPr>
        <w:t xml:space="preserve">, V., </w:t>
      </w:r>
      <w:proofErr w:type="spellStart"/>
      <w:r w:rsidRPr="003A219A">
        <w:rPr>
          <w:rFonts w:ascii="Verdana" w:hAnsi="Verdana"/>
          <w:bCs/>
          <w:lang w:val="en-GB"/>
        </w:rPr>
        <w:t>Budavicius</w:t>
      </w:r>
      <w:proofErr w:type="spellEnd"/>
      <w:r w:rsidRPr="003A219A">
        <w:rPr>
          <w:rFonts w:ascii="Verdana" w:hAnsi="Verdana"/>
          <w:bCs/>
          <w:lang w:val="en-GB"/>
        </w:rPr>
        <w:t xml:space="preserve">, R., </w:t>
      </w:r>
      <w:proofErr w:type="spellStart"/>
      <w:r w:rsidRPr="003A219A">
        <w:rPr>
          <w:rFonts w:ascii="Verdana" w:hAnsi="Verdana"/>
          <w:bCs/>
          <w:lang w:val="en-GB"/>
        </w:rPr>
        <w:t>Gregorauskiene</w:t>
      </w:r>
      <w:proofErr w:type="spellEnd"/>
      <w:r w:rsidRPr="003A219A">
        <w:rPr>
          <w:rFonts w:ascii="Verdana" w:hAnsi="Verdana"/>
          <w:bCs/>
          <w:lang w:val="en-GB"/>
        </w:rPr>
        <w:t xml:space="preserve">, V., </w:t>
      </w:r>
      <w:proofErr w:type="spellStart"/>
      <w:r w:rsidRPr="003A219A">
        <w:rPr>
          <w:rFonts w:ascii="Verdana" w:hAnsi="Verdana"/>
          <w:bCs/>
          <w:lang w:val="en-GB"/>
        </w:rPr>
        <w:t>Katinas</w:t>
      </w:r>
      <w:proofErr w:type="spellEnd"/>
      <w:r w:rsidRPr="003A219A">
        <w:rPr>
          <w:rFonts w:ascii="Verdana" w:hAnsi="Verdana"/>
          <w:bCs/>
          <w:lang w:val="en-GB"/>
        </w:rPr>
        <w:t xml:space="preserve">, V., </w:t>
      </w:r>
      <w:proofErr w:type="spellStart"/>
      <w:r w:rsidRPr="003A219A">
        <w:rPr>
          <w:rFonts w:ascii="Verdana" w:hAnsi="Verdana"/>
          <w:bCs/>
          <w:lang w:val="en-GB"/>
        </w:rPr>
        <w:t>Kliaugiene</w:t>
      </w:r>
      <w:proofErr w:type="spellEnd"/>
      <w:r w:rsidRPr="003A219A">
        <w:rPr>
          <w:rFonts w:ascii="Verdana" w:hAnsi="Verdana"/>
          <w:bCs/>
          <w:lang w:val="en-GB"/>
        </w:rPr>
        <w:t xml:space="preserve">, E., </w:t>
      </w:r>
      <w:proofErr w:type="spellStart"/>
      <w:r w:rsidRPr="003A219A">
        <w:rPr>
          <w:rFonts w:ascii="Verdana" w:hAnsi="Verdana"/>
          <w:bCs/>
          <w:lang w:val="en-GB"/>
        </w:rPr>
        <w:t>Radzevicius</w:t>
      </w:r>
      <w:proofErr w:type="spellEnd"/>
      <w:r w:rsidRPr="003A219A">
        <w:rPr>
          <w:rFonts w:ascii="Verdana" w:hAnsi="Verdana"/>
          <w:bCs/>
          <w:lang w:val="en-GB"/>
        </w:rPr>
        <w:t>, A.,</w:t>
      </w:r>
      <w:r w:rsidR="003056E5" w:rsidRPr="003A219A">
        <w:rPr>
          <w:rFonts w:ascii="Verdana" w:hAnsi="Verdana"/>
          <w:bCs/>
          <w:lang w:val="en-GB"/>
        </w:rPr>
        <w:t xml:space="preserve"> and </w:t>
      </w:r>
      <w:proofErr w:type="spellStart"/>
      <w:r w:rsidR="003056E5" w:rsidRPr="003A219A">
        <w:rPr>
          <w:rFonts w:ascii="Verdana" w:hAnsi="Verdana"/>
          <w:bCs/>
          <w:lang w:val="en-GB"/>
        </w:rPr>
        <w:t>Taraskevicius</w:t>
      </w:r>
      <w:proofErr w:type="spellEnd"/>
      <w:r w:rsidR="003056E5" w:rsidRPr="003A219A">
        <w:rPr>
          <w:rFonts w:ascii="Verdana" w:hAnsi="Verdana"/>
          <w:bCs/>
          <w:lang w:val="en-GB"/>
        </w:rPr>
        <w:t>, R.:</w:t>
      </w:r>
      <w:r w:rsidRPr="003A219A">
        <w:rPr>
          <w:rFonts w:ascii="Verdana" w:hAnsi="Verdana"/>
          <w:bCs/>
          <w:lang w:val="en-GB"/>
        </w:rPr>
        <w:t xml:space="preserve"> Geochemical Atlas of Lithuani</w:t>
      </w:r>
      <w:r w:rsidR="003056E5" w:rsidRPr="003A219A">
        <w:rPr>
          <w:rFonts w:ascii="Verdana" w:hAnsi="Verdana"/>
          <w:bCs/>
          <w:lang w:val="en-GB"/>
        </w:rPr>
        <w:t>a, Lithuanian Geological Survey, 1999.</w:t>
      </w:r>
    </w:p>
    <w:p w:rsidR="00124246" w:rsidRPr="003A219A" w:rsidRDefault="003056E5"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Keeley</w:t>
      </w:r>
      <w:proofErr w:type="spellEnd"/>
      <w:r w:rsidRPr="003A219A">
        <w:rPr>
          <w:rFonts w:ascii="Verdana" w:hAnsi="Verdana"/>
          <w:lang w:val="en-GB"/>
        </w:rPr>
        <w:t>, J.E.:</w:t>
      </w:r>
      <w:r w:rsidR="00124246" w:rsidRPr="003A219A">
        <w:rPr>
          <w:rFonts w:ascii="Verdana" w:hAnsi="Verdana"/>
          <w:lang w:val="en-GB"/>
        </w:rPr>
        <w:t xml:space="preserve"> 2009. Fire intensity, fire severity and burn severity: a b</w:t>
      </w:r>
      <w:r w:rsidRPr="003A219A">
        <w:rPr>
          <w:rFonts w:ascii="Verdana" w:hAnsi="Verdana"/>
          <w:lang w:val="en-GB"/>
        </w:rPr>
        <w:t>rief review and suggested usage,</w:t>
      </w:r>
      <w:r w:rsidR="00124246" w:rsidRPr="003A219A">
        <w:rPr>
          <w:rFonts w:ascii="Verdana" w:hAnsi="Verdana"/>
          <w:lang w:val="en-GB"/>
        </w:rPr>
        <w:t xml:space="preserve"> </w:t>
      </w:r>
      <w:r w:rsidRPr="003A219A">
        <w:rPr>
          <w:rFonts w:ascii="Verdana" w:hAnsi="Verdana"/>
          <w:lang w:val="en-GB"/>
        </w:rPr>
        <w:t xml:space="preserve">Int. J. </w:t>
      </w:r>
      <w:proofErr w:type="spellStart"/>
      <w:r w:rsidRPr="003A219A">
        <w:rPr>
          <w:rFonts w:ascii="Verdana" w:hAnsi="Verdana"/>
          <w:lang w:val="en-GB"/>
        </w:rPr>
        <w:t>Wildland</w:t>
      </w:r>
      <w:proofErr w:type="spellEnd"/>
      <w:r w:rsidRPr="003A219A">
        <w:rPr>
          <w:rFonts w:ascii="Verdana" w:hAnsi="Verdana"/>
          <w:lang w:val="en-GB"/>
        </w:rPr>
        <w:t xml:space="preserve"> Fire, 18, 116</w:t>
      </w:r>
      <w:r w:rsidR="008D1C44" w:rsidRPr="003A219A">
        <w:rPr>
          <w:rFonts w:ascii="Verdana" w:hAnsi="Verdana"/>
          <w:lang w:val="en-GB"/>
        </w:rPr>
        <w:t xml:space="preserve"> – </w:t>
      </w:r>
      <w:r w:rsidR="00124246" w:rsidRPr="003A219A">
        <w:rPr>
          <w:rFonts w:ascii="Verdana" w:hAnsi="Verdana"/>
          <w:lang w:val="en-GB"/>
        </w:rPr>
        <w:t>126</w:t>
      </w:r>
      <w:r w:rsidRPr="003A219A">
        <w:rPr>
          <w:rFonts w:ascii="Verdana" w:hAnsi="Verdana"/>
          <w:lang w:val="en-GB"/>
        </w:rPr>
        <w:t>, 2009</w:t>
      </w:r>
      <w:r w:rsidR="00124246" w:rsidRPr="003A219A">
        <w:rPr>
          <w:rFonts w:ascii="Verdana" w:hAnsi="Verdana"/>
          <w:lang w:val="en-GB"/>
        </w:rPr>
        <w:t>.</w:t>
      </w:r>
      <w:r w:rsidR="00D574C1"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r w:rsidRPr="003A219A">
        <w:rPr>
          <w:rFonts w:ascii="Verdana" w:hAnsi="Verdana"/>
          <w:lang w:val="en-GB"/>
        </w:rPr>
        <w:t>Knapp, E.E.,</w:t>
      </w:r>
      <w:r w:rsidR="00634BE8" w:rsidRPr="003A219A">
        <w:rPr>
          <w:rFonts w:ascii="Verdana" w:hAnsi="Verdana"/>
          <w:lang w:val="en-GB"/>
        </w:rPr>
        <w:t xml:space="preserve"> and </w:t>
      </w:r>
      <w:proofErr w:type="spellStart"/>
      <w:r w:rsidR="00634BE8" w:rsidRPr="003A219A">
        <w:rPr>
          <w:rFonts w:ascii="Verdana" w:hAnsi="Verdana"/>
          <w:lang w:val="en-GB"/>
        </w:rPr>
        <w:t>Keeley</w:t>
      </w:r>
      <w:proofErr w:type="spellEnd"/>
      <w:r w:rsidR="00634BE8" w:rsidRPr="003A219A">
        <w:rPr>
          <w:rFonts w:ascii="Verdana" w:hAnsi="Verdana"/>
          <w:lang w:val="en-GB"/>
        </w:rPr>
        <w:t>, J.E.:</w:t>
      </w:r>
      <w:r w:rsidRPr="003A219A">
        <w:rPr>
          <w:rFonts w:ascii="Verdana" w:hAnsi="Verdana"/>
          <w:lang w:val="en-GB"/>
        </w:rPr>
        <w:t xml:space="preserve"> Heterogeneity in fire severity within early season and late season prescribed </w:t>
      </w:r>
      <w:r w:rsidR="00634BE8" w:rsidRPr="003A219A">
        <w:rPr>
          <w:rFonts w:ascii="Verdana" w:hAnsi="Verdana"/>
          <w:lang w:val="en-GB"/>
        </w:rPr>
        <w:t xml:space="preserve">burns in a mixed-conifer forest, Int. J. </w:t>
      </w:r>
      <w:proofErr w:type="spellStart"/>
      <w:r w:rsidR="00634BE8" w:rsidRPr="003A219A">
        <w:rPr>
          <w:rFonts w:ascii="Verdana" w:hAnsi="Verdana"/>
          <w:lang w:val="en-GB"/>
        </w:rPr>
        <w:t>Wildland</w:t>
      </w:r>
      <w:proofErr w:type="spellEnd"/>
      <w:r w:rsidR="00634BE8" w:rsidRPr="003A219A">
        <w:rPr>
          <w:rFonts w:ascii="Verdana" w:hAnsi="Verdana"/>
          <w:lang w:val="en-GB"/>
        </w:rPr>
        <w:t xml:space="preserve"> Fire, 15, 37</w:t>
      </w:r>
      <w:r w:rsidR="00AD1E6A" w:rsidRPr="003A219A">
        <w:rPr>
          <w:rFonts w:ascii="Verdana" w:hAnsi="Verdana"/>
          <w:lang w:val="en-GB"/>
        </w:rPr>
        <w:t>–</w:t>
      </w:r>
      <w:r w:rsidR="00634BE8" w:rsidRPr="003A219A">
        <w:rPr>
          <w:rFonts w:ascii="Verdana" w:hAnsi="Verdana"/>
          <w:lang w:val="en-GB"/>
        </w:rPr>
        <w:t>45, 2006.</w:t>
      </w:r>
      <w:r w:rsidRPr="003A219A">
        <w:rPr>
          <w:rFonts w:ascii="Verdana" w:hAnsi="Verdana"/>
          <w:lang w:val="en-GB"/>
        </w:rPr>
        <w:t xml:space="preserve"> </w:t>
      </w:r>
    </w:p>
    <w:p w:rsidR="00124246" w:rsidRPr="003A219A" w:rsidRDefault="00124246" w:rsidP="00124246">
      <w:pPr>
        <w:spacing w:line="480" w:lineRule="auto"/>
        <w:ind w:left="540" w:hanging="540"/>
        <w:rPr>
          <w:rFonts w:ascii="Verdana" w:hAnsi="Verdana"/>
          <w:szCs w:val="24"/>
          <w:lang w:val="en-GB"/>
        </w:rPr>
      </w:pPr>
      <w:r w:rsidRPr="003A219A">
        <w:rPr>
          <w:rFonts w:ascii="Verdana" w:hAnsi="Verdana"/>
          <w:szCs w:val="24"/>
          <w:lang w:val="en-GB"/>
        </w:rPr>
        <w:t xml:space="preserve">Larsen, I., MacDonald, L.H., Brown, E., Rough, D., Welsh, M. J., </w:t>
      </w:r>
      <w:proofErr w:type="spellStart"/>
      <w:r w:rsidRPr="003A219A">
        <w:rPr>
          <w:rFonts w:ascii="Verdana" w:hAnsi="Verdana"/>
          <w:szCs w:val="24"/>
          <w:lang w:val="en-GB"/>
        </w:rPr>
        <w:t>Pietraszek</w:t>
      </w:r>
      <w:proofErr w:type="spellEnd"/>
      <w:r w:rsidRPr="003A219A">
        <w:rPr>
          <w:rFonts w:ascii="Verdana" w:hAnsi="Verdana"/>
          <w:szCs w:val="24"/>
          <w:lang w:val="en-GB"/>
        </w:rPr>
        <w:t xml:space="preserve">, J.H., </w:t>
      </w:r>
      <w:proofErr w:type="spellStart"/>
      <w:r w:rsidRPr="003A219A">
        <w:rPr>
          <w:rFonts w:ascii="Verdana" w:hAnsi="Verdana"/>
          <w:szCs w:val="24"/>
          <w:lang w:val="en-GB"/>
        </w:rPr>
        <w:t>Libohava</w:t>
      </w:r>
      <w:proofErr w:type="spellEnd"/>
      <w:r w:rsidRPr="003A219A">
        <w:rPr>
          <w:rFonts w:ascii="Verdana" w:hAnsi="Verdana"/>
          <w:szCs w:val="24"/>
          <w:lang w:val="en-GB"/>
        </w:rPr>
        <w:t>, Z., Benavides-</w:t>
      </w:r>
      <w:proofErr w:type="spellStart"/>
      <w:r w:rsidRPr="003A219A">
        <w:rPr>
          <w:rFonts w:ascii="Verdana" w:hAnsi="Verdana"/>
          <w:szCs w:val="24"/>
          <w:lang w:val="en-GB"/>
        </w:rPr>
        <w:t>Solorio</w:t>
      </w:r>
      <w:proofErr w:type="spellEnd"/>
      <w:r w:rsidRPr="003A219A">
        <w:rPr>
          <w:rFonts w:ascii="Verdana" w:hAnsi="Verdana"/>
          <w:szCs w:val="24"/>
          <w:lang w:val="en-GB"/>
        </w:rPr>
        <w:t>, J. D.,</w:t>
      </w:r>
      <w:r w:rsidR="00634BE8" w:rsidRPr="003A219A">
        <w:rPr>
          <w:rFonts w:ascii="Verdana" w:hAnsi="Verdana"/>
          <w:szCs w:val="24"/>
          <w:lang w:val="en-GB"/>
        </w:rPr>
        <w:t xml:space="preserve"> and </w:t>
      </w:r>
      <w:proofErr w:type="spellStart"/>
      <w:r w:rsidR="00634BE8" w:rsidRPr="003A219A">
        <w:rPr>
          <w:rFonts w:ascii="Verdana" w:hAnsi="Verdana"/>
          <w:szCs w:val="24"/>
          <w:lang w:val="en-GB"/>
        </w:rPr>
        <w:t>Schaffrath</w:t>
      </w:r>
      <w:proofErr w:type="spellEnd"/>
      <w:r w:rsidR="00634BE8" w:rsidRPr="003A219A">
        <w:rPr>
          <w:rFonts w:ascii="Verdana" w:hAnsi="Verdana"/>
          <w:szCs w:val="24"/>
          <w:lang w:val="en-GB"/>
        </w:rPr>
        <w:t>, K.:</w:t>
      </w:r>
      <w:r w:rsidRPr="003A219A">
        <w:rPr>
          <w:rFonts w:ascii="Verdana" w:hAnsi="Verdana"/>
          <w:szCs w:val="24"/>
          <w:lang w:val="en-GB"/>
        </w:rPr>
        <w:t xml:space="preserve"> Causes of post-fire runoff and erosion: water repe</w:t>
      </w:r>
      <w:r w:rsidR="00634BE8" w:rsidRPr="003A219A">
        <w:rPr>
          <w:rFonts w:ascii="Verdana" w:hAnsi="Verdana"/>
          <w:szCs w:val="24"/>
          <w:lang w:val="en-GB"/>
        </w:rPr>
        <w:t>llency, cover, or soil sealing?, Soil Sci. Soc. Am. J</w:t>
      </w:r>
      <w:r w:rsidRPr="003A219A">
        <w:rPr>
          <w:rFonts w:ascii="Verdana" w:hAnsi="Verdana"/>
          <w:szCs w:val="24"/>
          <w:lang w:val="en-GB"/>
        </w:rPr>
        <w:t>.</w:t>
      </w:r>
      <w:r w:rsidR="00634BE8" w:rsidRPr="003A219A">
        <w:rPr>
          <w:rFonts w:ascii="Verdana" w:hAnsi="Verdana"/>
          <w:szCs w:val="24"/>
          <w:lang w:val="en-GB"/>
        </w:rPr>
        <w:t>, 73, 1393</w:t>
      </w:r>
      <w:r w:rsidR="00AD1E6A" w:rsidRPr="003A219A">
        <w:rPr>
          <w:rFonts w:ascii="Verdana" w:hAnsi="Verdana"/>
          <w:szCs w:val="24"/>
          <w:lang w:val="en-GB"/>
        </w:rPr>
        <w:t>–</w:t>
      </w:r>
      <w:r w:rsidR="00634BE8" w:rsidRPr="003A219A">
        <w:rPr>
          <w:rFonts w:ascii="Verdana" w:hAnsi="Verdana"/>
          <w:szCs w:val="24"/>
          <w:lang w:val="en-GB"/>
        </w:rPr>
        <w:t>1407, 2009.</w:t>
      </w:r>
      <w:r w:rsidR="00D574C1" w:rsidRPr="003A219A">
        <w:rPr>
          <w:rFonts w:ascii="Verdana" w:hAnsi="Verdana"/>
          <w:szCs w:val="24"/>
          <w:lang w:val="en-GB"/>
        </w:rPr>
        <w:t xml:space="preserve"> </w:t>
      </w:r>
    </w:p>
    <w:p w:rsidR="00124246" w:rsidRPr="003A219A" w:rsidRDefault="00124246" w:rsidP="00124246">
      <w:pPr>
        <w:autoSpaceDE w:val="0"/>
        <w:spacing w:line="480" w:lineRule="auto"/>
        <w:ind w:left="540" w:hanging="540"/>
        <w:rPr>
          <w:rFonts w:ascii="Verdana" w:hAnsi="Verdana"/>
          <w:szCs w:val="24"/>
          <w:lang w:val="en-GB"/>
        </w:rPr>
      </w:pPr>
      <w:r w:rsidRPr="003A219A">
        <w:rPr>
          <w:rFonts w:ascii="Verdana" w:hAnsi="Verdana"/>
          <w:szCs w:val="24"/>
          <w:lang w:val="en-GB"/>
        </w:rPr>
        <w:lastRenderedPageBreak/>
        <w:t xml:space="preserve">Leighton-Boyce, G., </w:t>
      </w:r>
      <w:proofErr w:type="spellStart"/>
      <w:r w:rsidRPr="003A219A">
        <w:rPr>
          <w:rFonts w:ascii="Verdana" w:hAnsi="Verdana"/>
          <w:szCs w:val="24"/>
          <w:lang w:val="en-GB"/>
        </w:rPr>
        <w:t>Doerr</w:t>
      </w:r>
      <w:proofErr w:type="spellEnd"/>
      <w:r w:rsidRPr="003A219A">
        <w:rPr>
          <w:rFonts w:ascii="Verdana" w:hAnsi="Verdana"/>
          <w:szCs w:val="24"/>
          <w:lang w:val="en-GB"/>
        </w:rPr>
        <w:t xml:space="preserve">, S.H., </w:t>
      </w:r>
      <w:proofErr w:type="spellStart"/>
      <w:r w:rsidRPr="003A219A">
        <w:rPr>
          <w:rFonts w:ascii="Verdana" w:hAnsi="Verdana"/>
          <w:szCs w:val="24"/>
          <w:lang w:val="en-GB"/>
        </w:rPr>
        <w:t>Shakesby</w:t>
      </w:r>
      <w:proofErr w:type="spellEnd"/>
      <w:r w:rsidRPr="003A219A">
        <w:rPr>
          <w:rFonts w:ascii="Verdana" w:hAnsi="Verdana"/>
          <w:szCs w:val="24"/>
          <w:lang w:val="en-GB"/>
        </w:rPr>
        <w:t>, R.A.,</w:t>
      </w:r>
      <w:r w:rsidR="00A62CFC" w:rsidRPr="003A219A">
        <w:rPr>
          <w:rFonts w:ascii="Verdana" w:hAnsi="Verdana"/>
          <w:szCs w:val="24"/>
          <w:lang w:val="en-GB"/>
        </w:rPr>
        <w:t xml:space="preserve"> and Walsh, R.P.D.:</w:t>
      </w:r>
      <w:r w:rsidRPr="003A219A">
        <w:rPr>
          <w:rFonts w:ascii="Verdana" w:hAnsi="Verdana"/>
          <w:szCs w:val="24"/>
          <w:lang w:val="en-GB"/>
        </w:rPr>
        <w:t xml:space="preserve"> Quantifying the impact of soil water repellency on overland flow generation and erosion: a new approach using rainfall simulation an</w:t>
      </w:r>
      <w:r w:rsidR="00A62CFC" w:rsidRPr="003A219A">
        <w:rPr>
          <w:rFonts w:ascii="Verdana" w:hAnsi="Verdana"/>
          <w:szCs w:val="24"/>
          <w:lang w:val="en-GB"/>
        </w:rPr>
        <w:t>d wetting agent on in situ soil,</w:t>
      </w:r>
      <w:r w:rsidRPr="003A219A">
        <w:rPr>
          <w:rFonts w:ascii="Verdana" w:hAnsi="Verdana"/>
          <w:szCs w:val="24"/>
          <w:lang w:val="en-GB"/>
        </w:rPr>
        <w:t xml:space="preserve"> </w:t>
      </w:r>
      <w:proofErr w:type="spellStart"/>
      <w:r w:rsidR="002E08D4" w:rsidRPr="003A219A">
        <w:rPr>
          <w:rFonts w:ascii="Verdana" w:hAnsi="Verdana"/>
          <w:bCs/>
          <w:szCs w:val="24"/>
          <w:lang w:val="en-GB"/>
        </w:rPr>
        <w:t>Hydrol</w:t>
      </w:r>
      <w:proofErr w:type="spellEnd"/>
      <w:r w:rsidR="002E08D4" w:rsidRPr="003A219A">
        <w:rPr>
          <w:rFonts w:ascii="Verdana" w:hAnsi="Verdana"/>
          <w:bCs/>
          <w:szCs w:val="24"/>
          <w:lang w:val="en-GB"/>
        </w:rPr>
        <w:t xml:space="preserve">. </w:t>
      </w:r>
      <w:proofErr w:type="gramStart"/>
      <w:r w:rsidR="002E08D4" w:rsidRPr="003A219A">
        <w:rPr>
          <w:rFonts w:ascii="Verdana" w:hAnsi="Verdana"/>
          <w:bCs/>
          <w:szCs w:val="24"/>
          <w:lang w:val="en-GB"/>
        </w:rPr>
        <w:t>Process.</w:t>
      </w:r>
      <w:r w:rsidR="00A62CFC" w:rsidRPr="003A219A">
        <w:rPr>
          <w:rFonts w:ascii="Verdana" w:hAnsi="Verdana"/>
          <w:szCs w:val="24"/>
          <w:lang w:val="en-GB"/>
        </w:rPr>
        <w:t>,</w:t>
      </w:r>
      <w:proofErr w:type="gramEnd"/>
      <w:r w:rsidR="00A62CFC" w:rsidRPr="003A219A">
        <w:rPr>
          <w:rFonts w:ascii="Verdana" w:hAnsi="Verdana"/>
          <w:szCs w:val="24"/>
          <w:lang w:val="en-GB"/>
        </w:rPr>
        <w:t xml:space="preserve"> 21, 2337</w:t>
      </w:r>
      <w:r w:rsidR="00AD1E6A" w:rsidRPr="003A219A">
        <w:rPr>
          <w:rFonts w:ascii="Verdana" w:hAnsi="Verdana"/>
          <w:szCs w:val="24"/>
          <w:lang w:val="en-GB"/>
        </w:rPr>
        <w:t>–</w:t>
      </w:r>
      <w:r w:rsidR="00A62CFC" w:rsidRPr="003A219A">
        <w:rPr>
          <w:rFonts w:ascii="Verdana" w:hAnsi="Verdana"/>
          <w:szCs w:val="24"/>
          <w:lang w:val="en-GB"/>
        </w:rPr>
        <w:t>2435, 2007.</w:t>
      </w:r>
    </w:p>
    <w:p w:rsidR="00124246" w:rsidRPr="003A219A" w:rsidRDefault="00124246" w:rsidP="00124246">
      <w:pPr>
        <w:autoSpaceDE w:val="0"/>
        <w:spacing w:line="480" w:lineRule="auto"/>
        <w:ind w:left="540" w:hanging="540"/>
        <w:rPr>
          <w:rFonts w:ascii="Verdana" w:hAnsi="Verdana"/>
          <w:szCs w:val="24"/>
          <w:lang w:val="en-GB"/>
        </w:rPr>
      </w:pPr>
      <w:proofErr w:type="spellStart"/>
      <w:r w:rsidRPr="003A219A">
        <w:rPr>
          <w:rFonts w:ascii="Verdana" w:hAnsi="Verdana"/>
          <w:szCs w:val="24"/>
          <w:lang w:val="en-GB"/>
        </w:rPr>
        <w:t>Liodakis</w:t>
      </w:r>
      <w:proofErr w:type="spellEnd"/>
      <w:r w:rsidRPr="003A219A">
        <w:rPr>
          <w:rFonts w:ascii="Verdana" w:hAnsi="Verdana"/>
          <w:szCs w:val="24"/>
          <w:lang w:val="en-GB"/>
        </w:rPr>
        <w:t xml:space="preserve">, S., </w:t>
      </w:r>
      <w:proofErr w:type="spellStart"/>
      <w:r w:rsidRPr="003A219A">
        <w:rPr>
          <w:rFonts w:ascii="Verdana" w:hAnsi="Verdana"/>
          <w:szCs w:val="24"/>
          <w:lang w:val="en-GB"/>
        </w:rPr>
        <w:t>Tsoukala</w:t>
      </w:r>
      <w:proofErr w:type="spellEnd"/>
      <w:r w:rsidRPr="003A219A">
        <w:rPr>
          <w:rFonts w:ascii="Verdana" w:hAnsi="Verdana"/>
          <w:szCs w:val="24"/>
          <w:lang w:val="en-GB"/>
        </w:rPr>
        <w:t>, M.,</w:t>
      </w:r>
      <w:r w:rsidR="00A62CFC" w:rsidRPr="003A219A">
        <w:rPr>
          <w:rFonts w:ascii="Verdana" w:hAnsi="Verdana"/>
          <w:szCs w:val="24"/>
          <w:lang w:val="en-GB"/>
        </w:rPr>
        <w:t xml:space="preserve"> and </w:t>
      </w:r>
      <w:proofErr w:type="spellStart"/>
      <w:r w:rsidR="00A62CFC" w:rsidRPr="003A219A">
        <w:rPr>
          <w:rFonts w:ascii="Verdana" w:hAnsi="Verdana"/>
          <w:szCs w:val="24"/>
          <w:lang w:val="en-GB"/>
        </w:rPr>
        <w:t>Katsigiannis</w:t>
      </w:r>
      <w:proofErr w:type="spellEnd"/>
      <w:r w:rsidR="00A62CFC" w:rsidRPr="003A219A">
        <w:rPr>
          <w:rFonts w:ascii="Verdana" w:hAnsi="Verdana"/>
          <w:szCs w:val="24"/>
          <w:lang w:val="en-GB"/>
        </w:rPr>
        <w:t>, G.:</w:t>
      </w:r>
      <w:r w:rsidRPr="003A219A">
        <w:rPr>
          <w:rFonts w:ascii="Verdana" w:hAnsi="Verdana"/>
          <w:szCs w:val="24"/>
          <w:lang w:val="en-GB"/>
        </w:rPr>
        <w:t xml:space="preserve"> Laboratory study of leaching properties of Mediterran</w:t>
      </w:r>
      <w:r w:rsidR="00A62CFC" w:rsidRPr="003A219A">
        <w:rPr>
          <w:rFonts w:ascii="Verdana" w:hAnsi="Verdana"/>
          <w:szCs w:val="24"/>
          <w:lang w:val="en-GB"/>
        </w:rPr>
        <w:t xml:space="preserve">ean forest species. Water Air Soil </w:t>
      </w:r>
      <w:proofErr w:type="gramStart"/>
      <w:r w:rsidR="00A62CFC" w:rsidRPr="003A219A">
        <w:rPr>
          <w:rFonts w:ascii="Verdana" w:hAnsi="Verdana"/>
          <w:szCs w:val="24"/>
          <w:lang w:val="en-GB"/>
        </w:rPr>
        <w:t>Poll.,</w:t>
      </w:r>
      <w:proofErr w:type="gramEnd"/>
      <w:r w:rsidR="00A62CFC" w:rsidRPr="003A219A">
        <w:rPr>
          <w:rFonts w:ascii="Verdana" w:hAnsi="Verdana"/>
          <w:szCs w:val="24"/>
          <w:lang w:val="en-GB"/>
        </w:rPr>
        <w:t xml:space="preserve"> 203, 99</w:t>
      </w:r>
      <w:r w:rsidR="00AD1E6A" w:rsidRPr="003A219A">
        <w:rPr>
          <w:rFonts w:ascii="Verdana" w:hAnsi="Verdana"/>
          <w:szCs w:val="24"/>
          <w:lang w:val="en-GB"/>
        </w:rPr>
        <w:t>–</w:t>
      </w:r>
      <w:r w:rsidR="00A62CFC" w:rsidRPr="003A219A">
        <w:rPr>
          <w:rFonts w:ascii="Verdana" w:hAnsi="Verdana"/>
          <w:szCs w:val="24"/>
          <w:lang w:val="en-GB"/>
        </w:rPr>
        <w:t>107, 2009.</w:t>
      </w:r>
      <w:r w:rsidR="00D574C1" w:rsidRPr="003A219A">
        <w:rPr>
          <w:rFonts w:ascii="Verdana" w:hAnsi="Verdana"/>
          <w:szCs w:val="24"/>
          <w:lang w:val="en-GB"/>
        </w:rPr>
        <w:t xml:space="preserve"> </w:t>
      </w:r>
    </w:p>
    <w:p w:rsidR="00124246" w:rsidRPr="003A219A" w:rsidRDefault="00124246" w:rsidP="00124246">
      <w:pPr>
        <w:pStyle w:val="BodyText3"/>
        <w:widowControl/>
        <w:tabs>
          <w:tab w:val="clear" w:pos="0"/>
          <w:tab w:val="left" w:pos="540"/>
        </w:tabs>
        <w:spacing w:line="480" w:lineRule="auto"/>
        <w:ind w:left="540" w:hanging="540"/>
        <w:rPr>
          <w:rFonts w:ascii="Verdana" w:hAnsi="Verdana"/>
          <w:bCs/>
          <w:lang w:val="en-GB"/>
        </w:rPr>
      </w:pPr>
      <w:proofErr w:type="spellStart"/>
      <w:r w:rsidRPr="003A219A">
        <w:rPr>
          <w:rFonts w:ascii="Verdana" w:hAnsi="Verdana"/>
          <w:bCs/>
          <w:lang w:val="en-GB"/>
        </w:rPr>
        <w:t>Maingi</w:t>
      </w:r>
      <w:proofErr w:type="spellEnd"/>
      <w:r w:rsidRPr="003A219A">
        <w:rPr>
          <w:rFonts w:ascii="Verdana" w:hAnsi="Verdana"/>
          <w:bCs/>
          <w:lang w:val="en-GB"/>
        </w:rPr>
        <w:t>, J.K.,</w:t>
      </w:r>
      <w:r w:rsidR="00A62CFC" w:rsidRPr="003A219A">
        <w:rPr>
          <w:rFonts w:ascii="Verdana" w:hAnsi="Verdana"/>
          <w:bCs/>
          <w:lang w:val="en-GB"/>
        </w:rPr>
        <w:t xml:space="preserve"> and Henry, M.C.:</w:t>
      </w:r>
      <w:r w:rsidRPr="003A219A">
        <w:rPr>
          <w:rFonts w:ascii="Verdana" w:hAnsi="Verdana"/>
          <w:bCs/>
          <w:lang w:val="en-GB"/>
        </w:rPr>
        <w:t xml:space="preserve"> Factors influencing wildfire occurrence and distribu</w:t>
      </w:r>
      <w:r w:rsidR="00A62CFC" w:rsidRPr="003A219A">
        <w:rPr>
          <w:rFonts w:ascii="Verdana" w:hAnsi="Verdana"/>
          <w:bCs/>
          <w:lang w:val="en-GB"/>
        </w:rPr>
        <w:t>tion in eastern Kentucky. USA,</w:t>
      </w:r>
      <w:r w:rsidRPr="003A219A">
        <w:rPr>
          <w:rFonts w:ascii="Verdana" w:hAnsi="Verdana"/>
          <w:bCs/>
          <w:lang w:val="en-GB"/>
        </w:rPr>
        <w:t xml:space="preserve"> </w:t>
      </w:r>
      <w:r w:rsidR="00A62CFC" w:rsidRPr="003A219A">
        <w:rPr>
          <w:rFonts w:ascii="Verdana" w:hAnsi="Verdana"/>
          <w:lang w:val="en-GB"/>
        </w:rPr>
        <w:t xml:space="preserve">Int. J. </w:t>
      </w:r>
      <w:proofErr w:type="spellStart"/>
      <w:r w:rsidR="00A62CFC" w:rsidRPr="003A219A">
        <w:rPr>
          <w:rFonts w:ascii="Verdana" w:hAnsi="Verdana"/>
          <w:lang w:val="en-GB"/>
        </w:rPr>
        <w:t>Wildland</w:t>
      </w:r>
      <w:proofErr w:type="spellEnd"/>
      <w:r w:rsidR="00A62CFC" w:rsidRPr="003A219A">
        <w:rPr>
          <w:rFonts w:ascii="Verdana" w:hAnsi="Verdana"/>
          <w:lang w:val="en-GB"/>
        </w:rPr>
        <w:t xml:space="preserve"> Fire</w:t>
      </w:r>
      <w:r w:rsidR="00A62CFC" w:rsidRPr="003A219A">
        <w:rPr>
          <w:rFonts w:ascii="Verdana" w:hAnsi="Verdana"/>
          <w:bCs/>
          <w:lang w:val="en-GB"/>
        </w:rPr>
        <w:t>, 16, 23</w:t>
      </w:r>
      <w:r w:rsidR="00AD1E6A" w:rsidRPr="003A219A">
        <w:rPr>
          <w:rFonts w:ascii="Verdana" w:hAnsi="Verdana"/>
          <w:bCs/>
          <w:lang w:val="en-GB"/>
        </w:rPr>
        <w:t>–</w:t>
      </w:r>
      <w:r w:rsidRPr="003A219A">
        <w:rPr>
          <w:rFonts w:ascii="Verdana" w:hAnsi="Verdana"/>
          <w:bCs/>
          <w:lang w:val="en-GB"/>
        </w:rPr>
        <w:t>33</w:t>
      </w:r>
      <w:r w:rsidR="00A62CFC" w:rsidRPr="003A219A">
        <w:rPr>
          <w:rFonts w:ascii="Verdana" w:hAnsi="Verdana"/>
          <w:bCs/>
          <w:lang w:val="en-GB"/>
        </w:rPr>
        <w:t>, 2007</w:t>
      </w:r>
      <w:r w:rsidRPr="003A219A">
        <w:rPr>
          <w:rFonts w:ascii="Verdana" w:hAnsi="Verdana"/>
          <w:bCs/>
          <w:lang w:val="en-GB"/>
        </w:rPr>
        <w:t xml:space="preserve">. </w:t>
      </w:r>
    </w:p>
    <w:p w:rsidR="00124246" w:rsidRPr="003A219A" w:rsidRDefault="00124246" w:rsidP="00124246">
      <w:pPr>
        <w:spacing w:line="480" w:lineRule="auto"/>
        <w:ind w:left="540" w:hanging="540"/>
        <w:rPr>
          <w:rFonts w:ascii="Verdana" w:hAnsi="Verdana"/>
          <w:szCs w:val="24"/>
          <w:lang w:val="en-GB"/>
        </w:rPr>
      </w:pPr>
      <w:proofErr w:type="spellStart"/>
      <w:r w:rsidRPr="003A219A">
        <w:rPr>
          <w:rFonts w:ascii="Verdana" w:hAnsi="Verdana"/>
          <w:szCs w:val="24"/>
          <w:lang w:val="en-GB"/>
        </w:rPr>
        <w:t>Mallik</w:t>
      </w:r>
      <w:proofErr w:type="spellEnd"/>
      <w:r w:rsidRPr="003A219A">
        <w:rPr>
          <w:rFonts w:ascii="Verdana" w:hAnsi="Verdana"/>
          <w:szCs w:val="24"/>
          <w:lang w:val="en-GB"/>
        </w:rPr>
        <w:t xml:space="preserve">, A.U., </w:t>
      </w:r>
      <w:proofErr w:type="spellStart"/>
      <w:r w:rsidRPr="003A219A">
        <w:rPr>
          <w:rFonts w:ascii="Verdana" w:hAnsi="Verdana"/>
          <w:szCs w:val="24"/>
          <w:lang w:val="en-GB"/>
        </w:rPr>
        <w:t>Gimingham</w:t>
      </w:r>
      <w:proofErr w:type="spellEnd"/>
      <w:r w:rsidRPr="003A219A">
        <w:rPr>
          <w:rFonts w:ascii="Verdana" w:hAnsi="Verdana"/>
          <w:szCs w:val="24"/>
          <w:lang w:val="en-GB"/>
        </w:rPr>
        <w:t>, C.H.,</w:t>
      </w:r>
      <w:r w:rsidR="00A62CFC" w:rsidRPr="003A219A">
        <w:rPr>
          <w:rFonts w:ascii="Verdana" w:hAnsi="Verdana"/>
          <w:szCs w:val="24"/>
          <w:lang w:val="en-GB"/>
        </w:rPr>
        <w:t xml:space="preserve"> and </w:t>
      </w:r>
      <w:proofErr w:type="spellStart"/>
      <w:r w:rsidR="00A62CFC" w:rsidRPr="003A219A">
        <w:rPr>
          <w:rFonts w:ascii="Verdana" w:hAnsi="Verdana"/>
          <w:szCs w:val="24"/>
          <w:lang w:val="en-GB"/>
        </w:rPr>
        <w:t>Rahman</w:t>
      </w:r>
      <w:proofErr w:type="spellEnd"/>
      <w:r w:rsidR="00A62CFC" w:rsidRPr="003A219A">
        <w:rPr>
          <w:rFonts w:ascii="Verdana" w:hAnsi="Verdana"/>
          <w:szCs w:val="24"/>
          <w:lang w:val="en-GB"/>
        </w:rPr>
        <w:t>, A.A.:</w:t>
      </w:r>
      <w:r w:rsidRPr="003A219A">
        <w:rPr>
          <w:rFonts w:ascii="Verdana" w:hAnsi="Verdana"/>
          <w:szCs w:val="24"/>
          <w:lang w:val="en-GB"/>
        </w:rPr>
        <w:t xml:space="preserve"> Ecological effects of heather burning. I. Water infiltration, moisture retention an</w:t>
      </w:r>
      <w:r w:rsidR="00A62CFC" w:rsidRPr="003A219A">
        <w:rPr>
          <w:rFonts w:ascii="Verdana" w:hAnsi="Verdana"/>
          <w:szCs w:val="24"/>
          <w:lang w:val="en-GB"/>
        </w:rPr>
        <w:t xml:space="preserve">d porosity surface soil, J. </w:t>
      </w:r>
      <w:r w:rsidRPr="003A219A">
        <w:rPr>
          <w:rFonts w:ascii="Verdana" w:hAnsi="Verdana"/>
          <w:szCs w:val="24"/>
          <w:lang w:val="en-GB"/>
        </w:rPr>
        <w:t>Eco</w:t>
      </w:r>
      <w:r w:rsidR="00A62CFC" w:rsidRPr="003A219A">
        <w:rPr>
          <w:rFonts w:ascii="Verdana" w:hAnsi="Verdana"/>
          <w:szCs w:val="24"/>
          <w:lang w:val="en-GB"/>
        </w:rPr>
        <w:t>l</w:t>
      </w:r>
      <w:r w:rsidRPr="003A219A">
        <w:rPr>
          <w:rFonts w:ascii="Verdana" w:hAnsi="Verdana"/>
          <w:szCs w:val="24"/>
          <w:lang w:val="en-GB"/>
        </w:rPr>
        <w:t xml:space="preserve">. </w:t>
      </w:r>
      <w:r w:rsidR="00A62CFC" w:rsidRPr="003A219A">
        <w:rPr>
          <w:rFonts w:ascii="Verdana" w:hAnsi="Verdana"/>
          <w:szCs w:val="24"/>
          <w:lang w:val="en-GB"/>
        </w:rPr>
        <w:t>72, 787</w:t>
      </w:r>
      <w:r w:rsidR="00AD1E6A" w:rsidRPr="003A219A">
        <w:rPr>
          <w:rFonts w:ascii="Verdana" w:hAnsi="Verdana"/>
          <w:szCs w:val="24"/>
          <w:lang w:val="en-GB"/>
        </w:rPr>
        <w:t>–</w:t>
      </w:r>
      <w:r w:rsidR="00A62CFC" w:rsidRPr="003A219A">
        <w:rPr>
          <w:rFonts w:ascii="Verdana" w:hAnsi="Verdana"/>
          <w:szCs w:val="24"/>
          <w:lang w:val="en-GB"/>
        </w:rPr>
        <w:t>776, 1984.</w:t>
      </w:r>
    </w:p>
    <w:p w:rsidR="00124246" w:rsidRPr="003A219A" w:rsidRDefault="00124246" w:rsidP="00124246">
      <w:pPr>
        <w:pStyle w:val="BodyText3"/>
        <w:widowControl/>
        <w:tabs>
          <w:tab w:val="clear" w:pos="0"/>
          <w:tab w:val="left" w:pos="540"/>
        </w:tabs>
        <w:spacing w:line="480" w:lineRule="auto"/>
        <w:ind w:left="540" w:hanging="540"/>
        <w:rPr>
          <w:rFonts w:ascii="Verdana" w:hAnsi="Verdana"/>
          <w:bCs/>
          <w:lang w:val="en-GB"/>
        </w:rPr>
      </w:pPr>
      <w:proofErr w:type="spellStart"/>
      <w:r w:rsidRPr="003A219A">
        <w:rPr>
          <w:rFonts w:ascii="Verdana" w:hAnsi="Verdana"/>
          <w:lang w:val="en-GB"/>
        </w:rPr>
        <w:t>Marcelli</w:t>
      </w:r>
      <w:proofErr w:type="spellEnd"/>
      <w:r w:rsidRPr="003A219A">
        <w:rPr>
          <w:rFonts w:ascii="Verdana" w:hAnsi="Verdana"/>
          <w:lang w:val="en-GB"/>
        </w:rPr>
        <w:t xml:space="preserve">, T., </w:t>
      </w:r>
      <w:proofErr w:type="spellStart"/>
      <w:r w:rsidRPr="003A219A">
        <w:rPr>
          <w:rFonts w:ascii="Verdana" w:hAnsi="Verdana"/>
          <w:lang w:val="en-GB"/>
        </w:rPr>
        <w:t>Santoni</w:t>
      </w:r>
      <w:proofErr w:type="spellEnd"/>
      <w:r w:rsidRPr="003A219A">
        <w:rPr>
          <w:rFonts w:ascii="Verdana" w:hAnsi="Verdana"/>
          <w:lang w:val="en-GB"/>
        </w:rPr>
        <w:t xml:space="preserve">, P. A., </w:t>
      </w:r>
      <w:proofErr w:type="spellStart"/>
      <w:r w:rsidRPr="003A219A">
        <w:rPr>
          <w:rFonts w:ascii="Verdana" w:hAnsi="Verdana"/>
          <w:lang w:val="en-GB"/>
        </w:rPr>
        <w:t>Simeoni</w:t>
      </w:r>
      <w:proofErr w:type="spellEnd"/>
      <w:r w:rsidRPr="003A219A">
        <w:rPr>
          <w:rFonts w:ascii="Verdana" w:hAnsi="Verdana"/>
          <w:lang w:val="en-GB"/>
        </w:rPr>
        <w:t xml:space="preserve">, A., </w:t>
      </w:r>
      <w:proofErr w:type="spellStart"/>
      <w:r w:rsidRPr="003A219A">
        <w:rPr>
          <w:rFonts w:ascii="Verdana" w:hAnsi="Verdana"/>
          <w:lang w:val="en-GB"/>
        </w:rPr>
        <w:t>Leoni</w:t>
      </w:r>
      <w:proofErr w:type="spellEnd"/>
      <w:r w:rsidRPr="003A219A">
        <w:rPr>
          <w:rFonts w:ascii="Verdana" w:hAnsi="Verdana"/>
          <w:lang w:val="en-GB"/>
        </w:rPr>
        <w:t>, E.,</w:t>
      </w:r>
      <w:r w:rsidR="00A62CFC" w:rsidRPr="003A219A">
        <w:rPr>
          <w:rFonts w:ascii="Verdana" w:hAnsi="Verdana"/>
          <w:lang w:val="en-GB"/>
        </w:rPr>
        <w:t xml:space="preserve"> and </w:t>
      </w:r>
      <w:proofErr w:type="spellStart"/>
      <w:r w:rsidR="00A62CFC" w:rsidRPr="003A219A">
        <w:rPr>
          <w:rFonts w:ascii="Verdana" w:hAnsi="Verdana"/>
          <w:lang w:val="en-GB"/>
        </w:rPr>
        <w:t>Porterie</w:t>
      </w:r>
      <w:proofErr w:type="spellEnd"/>
      <w:r w:rsidR="00A62CFC" w:rsidRPr="003A219A">
        <w:rPr>
          <w:rFonts w:ascii="Verdana" w:hAnsi="Verdana"/>
          <w:lang w:val="en-GB"/>
        </w:rPr>
        <w:t>, B.:</w:t>
      </w:r>
      <w:r w:rsidRPr="003A219A">
        <w:rPr>
          <w:rFonts w:ascii="Verdana" w:hAnsi="Verdana"/>
          <w:lang w:val="en-GB"/>
        </w:rPr>
        <w:t xml:space="preserve"> Fire spread across pine needle fuel beds: characterization of temperature and velocity dist</w:t>
      </w:r>
      <w:r w:rsidR="00A62CFC" w:rsidRPr="003A219A">
        <w:rPr>
          <w:rFonts w:ascii="Verdana" w:hAnsi="Verdana"/>
          <w:lang w:val="en-GB"/>
        </w:rPr>
        <w:t>ributions within the fire plume,</w:t>
      </w:r>
      <w:r w:rsidRPr="003A219A">
        <w:rPr>
          <w:rFonts w:ascii="Verdana" w:hAnsi="Verdana"/>
          <w:lang w:val="en-GB"/>
        </w:rPr>
        <w:t xml:space="preserve"> </w:t>
      </w:r>
      <w:r w:rsidR="00A62CFC" w:rsidRPr="003A219A">
        <w:rPr>
          <w:rFonts w:ascii="Verdana" w:hAnsi="Verdana"/>
          <w:lang w:val="en-GB"/>
        </w:rPr>
        <w:t xml:space="preserve">Int. J. </w:t>
      </w:r>
      <w:proofErr w:type="spellStart"/>
      <w:r w:rsidR="00A62CFC" w:rsidRPr="003A219A">
        <w:rPr>
          <w:rFonts w:ascii="Verdana" w:hAnsi="Verdana"/>
          <w:lang w:val="en-GB"/>
        </w:rPr>
        <w:t>Wildland</w:t>
      </w:r>
      <w:proofErr w:type="spellEnd"/>
      <w:r w:rsidR="00A62CFC" w:rsidRPr="003A219A">
        <w:rPr>
          <w:rFonts w:ascii="Verdana" w:hAnsi="Verdana"/>
          <w:lang w:val="en-GB"/>
        </w:rPr>
        <w:t xml:space="preserve"> Fire</w:t>
      </w:r>
      <w:r w:rsidR="00A62CFC" w:rsidRPr="003A219A">
        <w:rPr>
          <w:rFonts w:ascii="Verdana" w:hAnsi="Verdana"/>
          <w:bCs/>
          <w:lang w:val="en-GB"/>
        </w:rPr>
        <w:t>, 13, 37</w:t>
      </w:r>
      <w:r w:rsidR="00AD1E6A" w:rsidRPr="003A219A">
        <w:rPr>
          <w:rFonts w:ascii="Verdana" w:hAnsi="Verdana"/>
          <w:bCs/>
          <w:lang w:val="en-GB"/>
        </w:rPr>
        <w:t>–</w:t>
      </w:r>
      <w:r w:rsidR="00A62CFC" w:rsidRPr="003A219A">
        <w:rPr>
          <w:rFonts w:ascii="Verdana" w:hAnsi="Verdana"/>
          <w:bCs/>
          <w:lang w:val="en-GB"/>
        </w:rPr>
        <w:t>48, 2002.</w:t>
      </w:r>
      <w:r w:rsidRPr="003A219A">
        <w:rPr>
          <w:rFonts w:ascii="Verdana" w:hAnsi="Verdana"/>
          <w:bCs/>
          <w:lang w:val="en-GB"/>
        </w:rPr>
        <w:t xml:space="preserve"> </w:t>
      </w:r>
    </w:p>
    <w:p w:rsidR="00124246" w:rsidRPr="003A219A" w:rsidRDefault="00124246" w:rsidP="00124246">
      <w:pPr>
        <w:pStyle w:val="BodyText3"/>
        <w:widowControl/>
        <w:spacing w:line="480" w:lineRule="auto"/>
        <w:ind w:left="540" w:hanging="540"/>
        <w:rPr>
          <w:rFonts w:ascii="Verdana" w:hAnsi="Verdana"/>
          <w:lang w:val="es-ES"/>
        </w:rPr>
      </w:pPr>
      <w:proofErr w:type="spellStart"/>
      <w:r w:rsidRPr="003A219A">
        <w:rPr>
          <w:rFonts w:ascii="Verdana" w:hAnsi="Verdana"/>
          <w:lang w:val="en-GB"/>
        </w:rPr>
        <w:t>Mardikis</w:t>
      </w:r>
      <w:proofErr w:type="spellEnd"/>
      <w:r w:rsidRPr="003A219A">
        <w:rPr>
          <w:rFonts w:ascii="Verdana" w:hAnsi="Verdana"/>
          <w:lang w:val="en-GB"/>
        </w:rPr>
        <w:t xml:space="preserve">, M.G., </w:t>
      </w:r>
      <w:proofErr w:type="spellStart"/>
      <w:r w:rsidRPr="003A219A">
        <w:rPr>
          <w:rFonts w:ascii="Verdana" w:hAnsi="Verdana"/>
          <w:lang w:val="en-GB"/>
        </w:rPr>
        <w:t>Kalivas</w:t>
      </w:r>
      <w:proofErr w:type="spellEnd"/>
      <w:r w:rsidRPr="003A219A">
        <w:rPr>
          <w:rFonts w:ascii="Verdana" w:hAnsi="Verdana"/>
          <w:lang w:val="en-GB"/>
        </w:rPr>
        <w:t>, D. P.,</w:t>
      </w:r>
      <w:r w:rsidR="00A62CFC" w:rsidRPr="003A219A">
        <w:rPr>
          <w:rFonts w:ascii="Verdana" w:hAnsi="Verdana"/>
          <w:lang w:val="en-GB"/>
        </w:rPr>
        <w:t xml:space="preserve"> and</w:t>
      </w:r>
      <w:r w:rsidR="00AD1E6A" w:rsidRPr="003A219A">
        <w:rPr>
          <w:rFonts w:ascii="Verdana" w:hAnsi="Verdana"/>
          <w:lang w:val="en-GB"/>
        </w:rPr>
        <w:t xml:space="preserve"> </w:t>
      </w:r>
      <w:proofErr w:type="spellStart"/>
      <w:r w:rsidR="00AD1E6A" w:rsidRPr="003A219A">
        <w:rPr>
          <w:rFonts w:ascii="Verdana" w:hAnsi="Verdana"/>
          <w:lang w:val="en-GB"/>
        </w:rPr>
        <w:t>Kollias</w:t>
      </w:r>
      <w:proofErr w:type="spellEnd"/>
      <w:r w:rsidR="00AD1E6A" w:rsidRPr="003A219A">
        <w:rPr>
          <w:rFonts w:ascii="Verdana" w:hAnsi="Verdana"/>
          <w:lang w:val="en-GB"/>
        </w:rPr>
        <w:t>, V.J.:</w:t>
      </w:r>
      <w:r w:rsidRPr="003A219A">
        <w:rPr>
          <w:rFonts w:ascii="Verdana" w:hAnsi="Verdana"/>
          <w:lang w:val="en-GB"/>
        </w:rPr>
        <w:t xml:space="preserve"> Comparison of interpolation methods for the prediction of reference </w:t>
      </w:r>
      <w:proofErr w:type="spellStart"/>
      <w:r w:rsidRPr="003A219A">
        <w:rPr>
          <w:rFonts w:ascii="Verdana" w:hAnsi="Verdana"/>
          <w:lang w:val="en-GB"/>
        </w:rPr>
        <w:t>evapotranspira</w:t>
      </w:r>
      <w:r w:rsidR="00F9659E" w:rsidRPr="003A219A">
        <w:rPr>
          <w:rFonts w:ascii="Verdana" w:hAnsi="Verdana"/>
          <w:lang w:val="en-GB"/>
        </w:rPr>
        <w:t>tion</w:t>
      </w:r>
      <w:proofErr w:type="spellEnd"/>
      <w:r w:rsidR="00F9659E" w:rsidRPr="003A219A">
        <w:rPr>
          <w:rFonts w:ascii="Verdana" w:hAnsi="Verdana"/>
          <w:lang w:val="en-GB"/>
        </w:rPr>
        <w:t xml:space="preserve"> – An application in Greece, Int. Ser. </w:t>
      </w:r>
      <w:proofErr w:type="spellStart"/>
      <w:r w:rsidR="00F9659E" w:rsidRPr="003A219A">
        <w:rPr>
          <w:rFonts w:ascii="Verdana" w:hAnsi="Verdana"/>
          <w:lang w:val="es-ES"/>
        </w:rPr>
        <w:t>Prog</w:t>
      </w:r>
      <w:proofErr w:type="spellEnd"/>
      <w:r w:rsidR="00F9659E" w:rsidRPr="003A219A">
        <w:rPr>
          <w:rFonts w:ascii="Verdana" w:hAnsi="Verdana"/>
          <w:lang w:val="es-ES"/>
        </w:rPr>
        <w:t>. Wat. Res.,</w:t>
      </w:r>
      <w:r w:rsidRPr="003A219A">
        <w:rPr>
          <w:rFonts w:ascii="Verdana" w:hAnsi="Verdana"/>
          <w:lang w:val="es-ES"/>
        </w:rPr>
        <w:t xml:space="preserve"> </w:t>
      </w:r>
      <w:r w:rsidR="00A62CFC" w:rsidRPr="003A219A">
        <w:rPr>
          <w:rFonts w:ascii="Verdana" w:hAnsi="Verdana"/>
          <w:lang w:val="es-ES"/>
        </w:rPr>
        <w:t>19, 251</w:t>
      </w:r>
      <w:r w:rsidR="00AD1E6A" w:rsidRPr="003A219A">
        <w:rPr>
          <w:rFonts w:ascii="Verdana" w:hAnsi="Verdana"/>
          <w:lang w:val="es-ES"/>
        </w:rPr>
        <w:t>–</w:t>
      </w:r>
      <w:r w:rsidR="00A62CFC" w:rsidRPr="003A219A">
        <w:rPr>
          <w:rFonts w:ascii="Verdana" w:hAnsi="Verdana"/>
          <w:lang w:val="es-ES"/>
        </w:rPr>
        <w:t>278, 2005.</w:t>
      </w:r>
      <w:r w:rsidRPr="003A219A">
        <w:rPr>
          <w:rFonts w:ascii="Verdana" w:hAnsi="Verdana"/>
          <w:lang w:val="es-ES"/>
        </w:rPr>
        <w:t xml:space="preserve"> </w:t>
      </w:r>
    </w:p>
    <w:p w:rsidR="00124246" w:rsidRPr="003A219A" w:rsidDel="00472E36" w:rsidRDefault="00124246" w:rsidP="00124246">
      <w:pPr>
        <w:spacing w:line="480" w:lineRule="auto"/>
        <w:ind w:left="540" w:hanging="540"/>
        <w:rPr>
          <w:del w:id="23" w:author="Paulo" w:date="2013-02-13T13:20:00Z"/>
          <w:rFonts w:ascii="Verdana" w:hAnsi="Verdana"/>
          <w:szCs w:val="24"/>
          <w:lang w:val="es-ES"/>
        </w:rPr>
      </w:pPr>
      <w:del w:id="24" w:author="Paulo" w:date="2013-02-13T13:20:00Z">
        <w:r w:rsidRPr="003A219A" w:rsidDel="00472E36">
          <w:rPr>
            <w:rFonts w:ascii="Verdana" w:hAnsi="Verdana"/>
            <w:bCs/>
            <w:szCs w:val="24"/>
            <w:lang w:val="es-ES"/>
          </w:rPr>
          <w:delText xml:space="preserve">Mataix-Solera, J., Guerrero, C., Arcenegui, V., Bárcenas, G., Zornoza, R., Perez-Bejarano, A., Bodi, M.B., Mataix-Beneyto, J., Gómez, I., Garcia-Orenes, F., Navarro-Pedreño, J., Jordán, M.M., Cerdá, A., Doerr, S.H., </w:delText>
        </w:r>
        <w:r w:rsidRPr="003A219A" w:rsidDel="00472E36">
          <w:rPr>
            <w:rFonts w:ascii="Verdana" w:hAnsi="Verdana"/>
            <w:bCs/>
            <w:szCs w:val="24"/>
            <w:lang w:val="es-ES"/>
          </w:rPr>
          <w:lastRenderedPageBreak/>
          <w:delText>Úbeda, X., Outeiro, L., Pereira, P., Jordán, A.,</w:delText>
        </w:r>
        <w:r w:rsidR="00A62CFC" w:rsidRPr="003A219A" w:rsidDel="00472E36">
          <w:rPr>
            <w:rFonts w:ascii="Verdana" w:hAnsi="Verdana"/>
            <w:bCs/>
            <w:szCs w:val="24"/>
            <w:lang w:val="es-ES"/>
          </w:rPr>
          <w:delText xml:space="preserve"> and</w:delText>
        </w:r>
        <w:r w:rsidR="00F0179B" w:rsidRPr="003A219A" w:rsidDel="00472E36">
          <w:rPr>
            <w:rFonts w:ascii="Verdana" w:hAnsi="Verdana"/>
            <w:bCs/>
            <w:szCs w:val="24"/>
            <w:lang w:val="es-ES"/>
          </w:rPr>
          <w:delText xml:space="preserve"> Zavala, L.M.:</w:delText>
        </w:r>
        <w:r w:rsidRPr="003A219A" w:rsidDel="00472E36">
          <w:rPr>
            <w:rFonts w:ascii="Verdana" w:hAnsi="Verdana"/>
            <w:bCs/>
            <w:szCs w:val="24"/>
            <w:lang w:val="es-ES"/>
          </w:rPr>
          <w:delText xml:space="preserve"> </w:delText>
        </w:r>
        <w:r w:rsidRPr="003A219A" w:rsidDel="00472E36">
          <w:rPr>
            <w:rFonts w:ascii="Verdana" w:hAnsi="Verdana"/>
            <w:szCs w:val="24"/>
            <w:lang w:val="es-ES"/>
          </w:rPr>
          <w:delText>Los incendios forestales y el suelo: un resumen de la investigación realizada por el Grupo de Edafología Ambiental de la UMH en colaboración con otros grupos, in: Cerdà, A., Mataix-Solera, J. (Eds.), Efectos de los incendios forestales sobre los suelos en España. El estado de la cuestión visto por los científicos españoles. Càtedra de Divulgació de la Ciència. U</w:delText>
        </w:r>
        <w:r w:rsidR="00F0179B" w:rsidRPr="003A219A" w:rsidDel="00472E36">
          <w:rPr>
            <w:rFonts w:ascii="Verdana" w:hAnsi="Verdana"/>
            <w:szCs w:val="24"/>
            <w:lang w:val="es-ES"/>
          </w:rPr>
          <w:delText>niversitat de Valencia, pp. 185</w:delText>
        </w:r>
        <w:r w:rsidR="00AD1E6A" w:rsidRPr="003A219A" w:rsidDel="00472E36">
          <w:rPr>
            <w:rFonts w:ascii="Verdana" w:hAnsi="Verdana"/>
            <w:szCs w:val="24"/>
            <w:lang w:val="es-ES"/>
          </w:rPr>
          <w:delText>–</w:delText>
        </w:r>
        <w:r w:rsidRPr="003A219A" w:rsidDel="00472E36">
          <w:rPr>
            <w:rFonts w:ascii="Verdana" w:hAnsi="Verdana"/>
            <w:szCs w:val="24"/>
            <w:lang w:val="es-ES"/>
          </w:rPr>
          <w:delText>217</w:delText>
        </w:r>
        <w:r w:rsidR="00F0179B" w:rsidRPr="003A219A" w:rsidDel="00472E36">
          <w:rPr>
            <w:rFonts w:ascii="Verdana" w:hAnsi="Verdana"/>
            <w:szCs w:val="24"/>
            <w:lang w:val="es-ES"/>
          </w:rPr>
          <w:delText>, 2009</w:delText>
        </w:r>
        <w:r w:rsidRPr="003A219A" w:rsidDel="00472E36">
          <w:rPr>
            <w:rFonts w:ascii="Verdana" w:hAnsi="Verdana"/>
            <w:szCs w:val="24"/>
            <w:lang w:val="es-ES"/>
          </w:rPr>
          <w:delText>.</w:delText>
        </w:r>
      </w:del>
    </w:p>
    <w:p w:rsidR="00124246" w:rsidRPr="003A219A" w:rsidRDefault="00F0179B" w:rsidP="00124246">
      <w:pPr>
        <w:pStyle w:val="BodyText3"/>
        <w:widowControl/>
        <w:spacing w:line="480" w:lineRule="auto"/>
        <w:ind w:left="540" w:hanging="540"/>
        <w:rPr>
          <w:rFonts w:ascii="Verdana" w:hAnsi="Verdana"/>
          <w:lang w:val="en-GB"/>
        </w:rPr>
      </w:pPr>
      <w:r w:rsidRPr="003A219A">
        <w:rPr>
          <w:rFonts w:ascii="Verdana" w:hAnsi="Verdana"/>
          <w:lang w:val="en-GB"/>
        </w:rPr>
        <w:t>Moral, F.J.:</w:t>
      </w:r>
      <w:r w:rsidR="00124246" w:rsidRPr="003A219A">
        <w:rPr>
          <w:rFonts w:ascii="Verdana" w:hAnsi="Verdana"/>
          <w:lang w:val="en-GB"/>
        </w:rPr>
        <w:t xml:space="preserve"> Comparison of different </w:t>
      </w:r>
      <w:proofErr w:type="spellStart"/>
      <w:r w:rsidR="00124246" w:rsidRPr="003A219A">
        <w:rPr>
          <w:rFonts w:ascii="Verdana" w:hAnsi="Verdana"/>
          <w:lang w:val="en-GB"/>
        </w:rPr>
        <w:t>geostatistical</w:t>
      </w:r>
      <w:proofErr w:type="spellEnd"/>
      <w:r w:rsidR="00124246" w:rsidRPr="003A219A">
        <w:rPr>
          <w:rFonts w:ascii="Verdana" w:hAnsi="Verdana"/>
          <w:lang w:val="en-GB"/>
        </w:rPr>
        <w:t xml:space="preserve"> approaches to map </w:t>
      </w:r>
      <w:proofErr w:type="gramStart"/>
      <w:r w:rsidR="00124246" w:rsidRPr="003A219A">
        <w:rPr>
          <w:rFonts w:ascii="Verdana" w:hAnsi="Verdana"/>
          <w:lang w:val="en-GB"/>
        </w:rPr>
        <w:t>climate</w:t>
      </w:r>
      <w:proofErr w:type="gramEnd"/>
      <w:r w:rsidR="00124246" w:rsidRPr="003A219A">
        <w:rPr>
          <w:rFonts w:ascii="Verdana" w:hAnsi="Verdana"/>
          <w:lang w:val="en-GB"/>
        </w:rPr>
        <w:t xml:space="preserve"> variables: application to preci</w:t>
      </w:r>
      <w:r w:rsidRPr="003A219A">
        <w:rPr>
          <w:rFonts w:ascii="Verdana" w:hAnsi="Verdana"/>
          <w:lang w:val="en-GB"/>
        </w:rPr>
        <w:t>pitation,</w:t>
      </w:r>
      <w:r w:rsidR="00124246" w:rsidRPr="003A219A">
        <w:rPr>
          <w:rFonts w:ascii="Verdana" w:hAnsi="Verdana"/>
          <w:lang w:val="en-GB"/>
        </w:rPr>
        <w:t xml:space="preserve"> </w:t>
      </w:r>
      <w:r w:rsidRPr="003A219A">
        <w:rPr>
          <w:rFonts w:ascii="Verdana" w:hAnsi="Verdana"/>
          <w:iCs/>
          <w:lang w:val="en-GB"/>
        </w:rPr>
        <w:t>Int.</w:t>
      </w:r>
      <w:r w:rsidR="00D574C1" w:rsidRPr="003A219A">
        <w:rPr>
          <w:rFonts w:ascii="Verdana" w:hAnsi="Verdana"/>
          <w:iCs/>
          <w:lang w:val="en-GB"/>
        </w:rPr>
        <w:t xml:space="preserve"> </w:t>
      </w:r>
      <w:r w:rsidRPr="003A219A">
        <w:rPr>
          <w:rFonts w:ascii="Verdana" w:hAnsi="Verdana"/>
          <w:iCs/>
          <w:lang w:val="en-GB"/>
        </w:rPr>
        <w:t>J.</w:t>
      </w:r>
      <w:r w:rsidR="00D574C1" w:rsidRPr="003A219A">
        <w:rPr>
          <w:rFonts w:ascii="Verdana" w:hAnsi="Verdana"/>
          <w:iCs/>
          <w:lang w:val="en-GB"/>
        </w:rPr>
        <w:t xml:space="preserve"> </w:t>
      </w:r>
      <w:proofErr w:type="spellStart"/>
      <w:r w:rsidRPr="003A219A">
        <w:rPr>
          <w:rFonts w:ascii="Verdana" w:hAnsi="Verdana"/>
          <w:iCs/>
          <w:lang w:val="en-GB"/>
        </w:rPr>
        <w:t>Climatol</w:t>
      </w:r>
      <w:proofErr w:type="spellEnd"/>
      <w:r w:rsidRPr="003A219A">
        <w:rPr>
          <w:rFonts w:ascii="Verdana" w:hAnsi="Verdana"/>
          <w:lang w:val="en-GB"/>
        </w:rPr>
        <w:t>., 30, 620</w:t>
      </w:r>
      <w:r w:rsidR="00AD1E6A" w:rsidRPr="003A219A">
        <w:rPr>
          <w:rFonts w:ascii="Verdana" w:hAnsi="Verdana"/>
          <w:lang w:val="en-GB"/>
        </w:rPr>
        <w:t>–</w:t>
      </w:r>
      <w:r w:rsidRPr="003A219A">
        <w:rPr>
          <w:rFonts w:ascii="Verdana" w:hAnsi="Verdana"/>
          <w:lang w:val="en-GB"/>
        </w:rPr>
        <w:t>631, 2010.</w:t>
      </w:r>
      <w:r w:rsidR="00124246" w:rsidRPr="003A219A">
        <w:rPr>
          <w:rFonts w:ascii="Verdana" w:hAnsi="Verdana"/>
          <w:lang w:val="en-GB"/>
        </w:rPr>
        <w:t xml:space="preserve"> </w:t>
      </w:r>
    </w:p>
    <w:p w:rsidR="00302E2B" w:rsidRPr="003A219A" w:rsidRDefault="00124246" w:rsidP="00302E2B">
      <w:pPr>
        <w:pStyle w:val="BodyText3"/>
        <w:widowControl/>
        <w:spacing w:line="480" w:lineRule="auto"/>
        <w:ind w:left="540" w:hanging="540"/>
        <w:rPr>
          <w:rFonts w:ascii="Verdana" w:hAnsi="Verdana"/>
          <w:lang w:val="en-GB"/>
        </w:rPr>
      </w:pPr>
      <w:proofErr w:type="spellStart"/>
      <w:r w:rsidRPr="003A219A">
        <w:rPr>
          <w:rFonts w:ascii="Verdana" w:hAnsi="Verdana"/>
          <w:lang w:val="en-GB"/>
        </w:rPr>
        <w:t>Neary</w:t>
      </w:r>
      <w:proofErr w:type="spellEnd"/>
      <w:r w:rsidRPr="003A219A">
        <w:rPr>
          <w:rFonts w:ascii="Verdana" w:hAnsi="Verdana"/>
          <w:lang w:val="en-GB"/>
        </w:rPr>
        <w:t xml:space="preserve">, D.G., </w:t>
      </w:r>
      <w:proofErr w:type="spellStart"/>
      <w:r w:rsidRPr="003A219A">
        <w:rPr>
          <w:rFonts w:ascii="Verdana" w:hAnsi="Verdana"/>
          <w:lang w:val="en-GB"/>
        </w:rPr>
        <w:t>Klopatek</w:t>
      </w:r>
      <w:proofErr w:type="spellEnd"/>
      <w:r w:rsidRPr="003A219A">
        <w:rPr>
          <w:rFonts w:ascii="Verdana" w:hAnsi="Verdana"/>
          <w:lang w:val="en-GB"/>
        </w:rPr>
        <w:t xml:space="preserve">, C.C., </w:t>
      </w:r>
      <w:proofErr w:type="spellStart"/>
      <w:r w:rsidRPr="003A219A">
        <w:rPr>
          <w:rFonts w:ascii="Verdana" w:hAnsi="Verdana"/>
          <w:lang w:val="en-GB"/>
        </w:rPr>
        <w:t>DeBano</w:t>
      </w:r>
      <w:proofErr w:type="spellEnd"/>
      <w:r w:rsidRPr="003A219A">
        <w:rPr>
          <w:rFonts w:ascii="Verdana" w:hAnsi="Verdana"/>
          <w:lang w:val="en-GB"/>
        </w:rPr>
        <w:t>, L.,</w:t>
      </w:r>
      <w:r w:rsidR="00F0179B" w:rsidRPr="003A219A">
        <w:rPr>
          <w:rFonts w:ascii="Verdana" w:hAnsi="Verdana"/>
          <w:lang w:val="en-GB"/>
        </w:rPr>
        <w:t xml:space="preserve"> and</w:t>
      </w:r>
      <w:r w:rsidRPr="003A219A">
        <w:rPr>
          <w:rFonts w:ascii="Verdana" w:hAnsi="Verdana"/>
          <w:lang w:val="en-GB"/>
        </w:rPr>
        <w:t xml:space="preserve"> </w:t>
      </w:r>
      <w:proofErr w:type="spellStart"/>
      <w:r w:rsidRPr="003A219A">
        <w:rPr>
          <w:rFonts w:ascii="Verdana" w:hAnsi="Verdana"/>
          <w:lang w:val="en-GB"/>
        </w:rPr>
        <w:t>Ffolliott</w:t>
      </w:r>
      <w:proofErr w:type="spellEnd"/>
      <w:r w:rsidRPr="003A219A">
        <w:rPr>
          <w:rFonts w:ascii="Verdana" w:hAnsi="Verdana"/>
          <w:lang w:val="en-GB"/>
        </w:rPr>
        <w:t>, P.F.</w:t>
      </w:r>
      <w:r w:rsidR="00F0179B" w:rsidRPr="003A219A">
        <w:rPr>
          <w:rFonts w:ascii="Verdana" w:hAnsi="Verdana"/>
          <w:lang w:val="en-GB"/>
        </w:rPr>
        <w:t xml:space="preserve">: </w:t>
      </w:r>
      <w:r w:rsidRPr="003A219A">
        <w:rPr>
          <w:rFonts w:ascii="Verdana" w:hAnsi="Verdana"/>
          <w:lang w:val="en-GB"/>
        </w:rPr>
        <w:t>Fire effects on bellow ground sustain</w:t>
      </w:r>
      <w:r w:rsidR="00F0179B" w:rsidRPr="003A219A">
        <w:rPr>
          <w:rFonts w:ascii="Verdana" w:hAnsi="Verdana"/>
          <w:lang w:val="en-GB"/>
        </w:rPr>
        <w:t>ability: a review and synthesis,</w:t>
      </w:r>
      <w:r w:rsidRPr="003A219A">
        <w:rPr>
          <w:rFonts w:ascii="Verdana" w:hAnsi="Verdana"/>
          <w:lang w:val="en-GB"/>
        </w:rPr>
        <w:t xml:space="preserve"> </w:t>
      </w:r>
      <w:r w:rsidR="00F0179B" w:rsidRPr="003A219A">
        <w:rPr>
          <w:rFonts w:ascii="Verdana" w:hAnsi="Verdana"/>
        </w:rPr>
        <w:t xml:space="preserve">Forest Ecol. </w:t>
      </w:r>
      <w:proofErr w:type="spellStart"/>
      <w:r w:rsidR="00F0179B" w:rsidRPr="003A219A">
        <w:rPr>
          <w:rFonts w:ascii="Verdana" w:hAnsi="Verdana"/>
        </w:rPr>
        <w:t>Manag</w:t>
      </w:r>
      <w:proofErr w:type="spellEnd"/>
      <w:r w:rsidRPr="003A219A">
        <w:rPr>
          <w:rFonts w:ascii="Verdana" w:hAnsi="Verdana"/>
        </w:rPr>
        <w:t>.</w:t>
      </w:r>
      <w:r w:rsidR="00F0179B" w:rsidRPr="003A219A">
        <w:rPr>
          <w:rFonts w:ascii="Verdana" w:hAnsi="Verdana"/>
        </w:rPr>
        <w:t>, 122, 51</w:t>
      </w:r>
      <w:r w:rsidR="00AD1E6A" w:rsidRPr="003A219A">
        <w:rPr>
          <w:rFonts w:ascii="Verdana" w:hAnsi="Verdana"/>
        </w:rPr>
        <w:t>–</w:t>
      </w:r>
      <w:r w:rsidRPr="003A219A">
        <w:rPr>
          <w:rFonts w:ascii="Verdana" w:hAnsi="Verdana"/>
        </w:rPr>
        <w:t>71</w:t>
      </w:r>
      <w:r w:rsidR="00F0179B" w:rsidRPr="003A219A">
        <w:rPr>
          <w:rFonts w:ascii="Verdana" w:hAnsi="Verdana"/>
        </w:rPr>
        <w:t>, 1999</w:t>
      </w:r>
      <w:r w:rsidRPr="003A219A">
        <w:rPr>
          <w:rFonts w:ascii="Verdana" w:hAnsi="Verdana"/>
        </w:rPr>
        <w:t>.</w:t>
      </w:r>
      <w:r w:rsidRPr="003A219A">
        <w:rPr>
          <w:rFonts w:ascii="Verdana" w:hAnsi="Verdana"/>
          <w:lang w:val="en-GB"/>
        </w:rPr>
        <w:t xml:space="preserve"> </w:t>
      </w:r>
    </w:p>
    <w:p w:rsidR="00124246" w:rsidRPr="003A219A" w:rsidRDefault="00F0179B" w:rsidP="00124246">
      <w:pPr>
        <w:pStyle w:val="BodyText3"/>
        <w:widowControl/>
        <w:spacing w:line="480" w:lineRule="auto"/>
        <w:ind w:left="540" w:hanging="540"/>
        <w:rPr>
          <w:rFonts w:ascii="Verdana" w:hAnsi="Verdana"/>
        </w:rPr>
      </w:pPr>
      <w:proofErr w:type="spellStart"/>
      <w:r w:rsidRPr="003A219A">
        <w:rPr>
          <w:rFonts w:ascii="Verdana" w:hAnsi="Verdana"/>
          <w:lang w:val="en-GB"/>
        </w:rPr>
        <w:t>Onda</w:t>
      </w:r>
      <w:proofErr w:type="spellEnd"/>
      <w:r w:rsidRPr="003A219A">
        <w:rPr>
          <w:rFonts w:ascii="Verdana" w:hAnsi="Verdana"/>
          <w:lang w:val="en-GB"/>
        </w:rPr>
        <w:t>, Y.,</w:t>
      </w:r>
      <w:r w:rsidR="00124246" w:rsidRPr="003A219A">
        <w:rPr>
          <w:rFonts w:ascii="Verdana" w:hAnsi="Verdana"/>
          <w:lang w:val="en-GB"/>
        </w:rPr>
        <w:t xml:space="preserve"> Dietric</w:t>
      </w:r>
      <w:r w:rsidRPr="003A219A">
        <w:rPr>
          <w:rFonts w:ascii="Verdana" w:hAnsi="Verdana"/>
          <w:lang w:val="en-GB"/>
        </w:rPr>
        <w:t>h W. E., and Booker, F.:</w:t>
      </w:r>
      <w:r w:rsidR="00124246" w:rsidRPr="003A219A">
        <w:rPr>
          <w:rFonts w:ascii="Verdana" w:hAnsi="Verdana"/>
          <w:lang w:val="en-GB"/>
        </w:rPr>
        <w:t xml:space="preserve"> Evolution of overland flow after severe fores</w:t>
      </w:r>
      <w:r w:rsidRPr="003A219A">
        <w:rPr>
          <w:rFonts w:ascii="Verdana" w:hAnsi="Verdana"/>
          <w:lang w:val="en-GB"/>
        </w:rPr>
        <w:t>t fire, Point Reyes, California,</w:t>
      </w:r>
      <w:r w:rsidR="00124246" w:rsidRPr="003A219A">
        <w:rPr>
          <w:rFonts w:ascii="Verdana" w:hAnsi="Verdana"/>
          <w:lang w:val="en-GB"/>
        </w:rPr>
        <w:t xml:space="preserve"> </w:t>
      </w:r>
      <w:r w:rsidRPr="003A219A">
        <w:rPr>
          <w:rFonts w:ascii="Verdana" w:hAnsi="Verdana"/>
        </w:rPr>
        <w:t>Catena, 72, 13</w:t>
      </w:r>
      <w:r w:rsidR="00AD1E6A" w:rsidRPr="003A219A">
        <w:rPr>
          <w:rFonts w:ascii="Verdana" w:hAnsi="Verdana"/>
        </w:rPr>
        <w:t>–</w:t>
      </w:r>
      <w:r w:rsidRPr="003A219A">
        <w:rPr>
          <w:rFonts w:ascii="Verdana" w:hAnsi="Verdana"/>
        </w:rPr>
        <w:t>20, 2008.</w:t>
      </w:r>
      <w:r w:rsidR="00124246" w:rsidRPr="003A219A">
        <w:rPr>
          <w:rFonts w:ascii="Verdana" w:hAnsi="Verdana"/>
        </w:rPr>
        <w:t xml:space="preserve"> </w:t>
      </w:r>
      <w:r w:rsidR="00D102E6" w:rsidRPr="003A219A">
        <w:rPr>
          <w:rFonts w:ascii="Verdana" w:hAnsi="Verdana"/>
          <w:noProof/>
          <w:lang w:val="lt-LT" w:eastAsia="lt-LT"/>
        </w:rPr>
        <w:drawing>
          <wp:inline distT="0" distB="0" distL="0" distR="0">
            <wp:extent cx="10795" cy="95885"/>
            <wp:effectExtent l="19050" t="0" r="8255"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0795" cy="95885"/>
                    </a:xfrm>
                    <a:prstGeom prst="rect">
                      <a:avLst/>
                    </a:prstGeom>
                    <a:solidFill>
                      <a:srgbClr val="FFFFFF"/>
                    </a:solidFill>
                    <a:ln w="9525">
                      <a:noFill/>
                      <a:miter lim="800000"/>
                      <a:headEnd/>
                      <a:tailEnd/>
                    </a:ln>
                  </pic:spPr>
                </pic:pic>
              </a:graphicData>
            </a:graphic>
          </wp:inline>
        </w:drawing>
      </w:r>
    </w:p>
    <w:p w:rsidR="00124246" w:rsidRPr="003A219A" w:rsidRDefault="00124246" w:rsidP="00250022">
      <w:pPr>
        <w:pStyle w:val="Heading1"/>
        <w:numPr>
          <w:ilvl w:val="0"/>
          <w:numId w:val="0"/>
        </w:numPr>
        <w:spacing w:line="480" w:lineRule="auto"/>
        <w:ind w:left="432" w:hanging="432"/>
        <w:rPr>
          <w:rFonts w:ascii="Verdana" w:hAnsi="Verdana"/>
          <w:b w:val="0"/>
          <w:szCs w:val="24"/>
        </w:rPr>
      </w:pPr>
      <w:r w:rsidRPr="003A219A">
        <w:rPr>
          <w:rFonts w:ascii="Verdana" w:hAnsi="Verdana"/>
          <w:b w:val="0"/>
          <w:szCs w:val="24"/>
          <w:lang w:val="en-GB"/>
        </w:rPr>
        <w:t>Jerome,</w:t>
      </w:r>
      <w:r w:rsidR="00FC0361" w:rsidRPr="003A219A">
        <w:rPr>
          <w:rFonts w:ascii="Verdana" w:hAnsi="Verdana"/>
          <w:b w:val="0"/>
          <w:szCs w:val="24"/>
          <w:lang w:val="en-GB"/>
        </w:rPr>
        <w:t xml:space="preserve"> </w:t>
      </w:r>
      <w:r w:rsidRPr="003A219A">
        <w:rPr>
          <w:rFonts w:ascii="Verdana" w:hAnsi="Verdana"/>
          <w:b w:val="0"/>
          <w:szCs w:val="24"/>
          <w:lang w:val="en-GB"/>
        </w:rPr>
        <w:t>O.,</w:t>
      </w:r>
      <w:r w:rsidR="00F0179B" w:rsidRPr="003A219A">
        <w:rPr>
          <w:rFonts w:ascii="Verdana" w:hAnsi="Verdana"/>
          <w:b w:val="0"/>
          <w:szCs w:val="24"/>
          <w:lang w:val="en-GB"/>
        </w:rPr>
        <w:t xml:space="preserve"> and Andersen, A.N.:</w:t>
      </w:r>
      <w:r w:rsidRPr="003A219A">
        <w:rPr>
          <w:rFonts w:ascii="Verdana" w:hAnsi="Verdana"/>
          <w:b w:val="0"/>
          <w:szCs w:val="24"/>
          <w:lang w:val="en-GB"/>
        </w:rPr>
        <w:t xml:space="preserve"> </w:t>
      </w:r>
      <w:r w:rsidRPr="003A219A">
        <w:rPr>
          <w:rFonts w:ascii="Verdana" w:hAnsi="Verdana"/>
          <w:b w:val="0"/>
          <w:szCs w:val="24"/>
        </w:rPr>
        <w:t>Fire and biodiversity: responses of grass-layer beetles to experimental fire regimes in an Austral</w:t>
      </w:r>
      <w:r w:rsidR="00F0179B" w:rsidRPr="003A219A">
        <w:rPr>
          <w:rFonts w:ascii="Verdana" w:hAnsi="Verdana"/>
          <w:b w:val="0"/>
          <w:szCs w:val="24"/>
        </w:rPr>
        <w:t>ian tropical savana. J. of Appl. Ecol., 38, 49–62, 2001.</w:t>
      </w:r>
      <w:r w:rsidRPr="003A219A">
        <w:rPr>
          <w:rFonts w:ascii="Verdana" w:hAnsi="Verdana"/>
          <w:b w:val="0"/>
          <w:szCs w:val="24"/>
        </w:rPr>
        <w:t xml:space="preserve"> </w:t>
      </w:r>
    </w:p>
    <w:p w:rsidR="00124246" w:rsidRPr="006C1CED" w:rsidRDefault="00124246" w:rsidP="00124246">
      <w:pPr>
        <w:pStyle w:val="BodyText3"/>
        <w:widowControl/>
        <w:spacing w:line="480" w:lineRule="auto"/>
        <w:ind w:left="540" w:hanging="540"/>
        <w:rPr>
          <w:rFonts w:ascii="Verdana" w:hAnsi="Verdana"/>
          <w:lang w:val="en-GB"/>
        </w:rPr>
      </w:pPr>
      <w:r w:rsidRPr="003A219A">
        <w:rPr>
          <w:rFonts w:ascii="Verdana" w:hAnsi="Verdana"/>
          <w:lang w:val="de-DE"/>
        </w:rPr>
        <w:t>Palmer, D.J., Höck, B.K.,</w:t>
      </w:r>
      <w:r w:rsidR="00607BE5" w:rsidRPr="003A219A">
        <w:rPr>
          <w:rFonts w:ascii="Verdana" w:hAnsi="Verdana"/>
          <w:lang w:val="de-DE"/>
        </w:rPr>
        <w:t xml:space="preserve"> </w:t>
      </w:r>
      <w:r w:rsidRPr="003A219A">
        <w:rPr>
          <w:rFonts w:ascii="Verdana" w:hAnsi="Verdana"/>
          <w:lang w:val="de-DE"/>
        </w:rPr>
        <w:t>Kimberle</w:t>
      </w:r>
      <w:r w:rsidR="00C31AE0" w:rsidRPr="003A219A">
        <w:rPr>
          <w:rFonts w:ascii="Verdana" w:hAnsi="Verdana"/>
          <w:lang w:val="de-DE"/>
        </w:rPr>
        <w:t>y, M.O., Watt, M.S., Lowe, D.J. and Payn, T.W.,:</w:t>
      </w:r>
      <w:r w:rsidRPr="003A219A">
        <w:rPr>
          <w:rFonts w:ascii="Verdana" w:hAnsi="Verdana"/>
          <w:lang w:val="de-DE"/>
        </w:rPr>
        <w:t xml:space="preserve"> </w:t>
      </w:r>
      <w:r w:rsidRPr="003A219A">
        <w:rPr>
          <w:rFonts w:ascii="Verdana" w:hAnsi="Verdana"/>
          <w:lang w:val="en-GB"/>
        </w:rPr>
        <w:t xml:space="preserve">Comparison of spatial prediction for developing </w:t>
      </w:r>
      <w:proofErr w:type="spellStart"/>
      <w:r w:rsidRPr="003A219A">
        <w:rPr>
          <w:rFonts w:ascii="Verdana" w:hAnsi="Verdana"/>
          <w:lang w:val="en-GB"/>
        </w:rPr>
        <w:t>Pinus</w:t>
      </w:r>
      <w:proofErr w:type="spellEnd"/>
      <w:r w:rsidRPr="003A219A">
        <w:rPr>
          <w:rFonts w:ascii="Verdana" w:hAnsi="Verdana"/>
          <w:lang w:val="en-GB"/>
        </w:rPr>
        <w:t xml:space="preserve"> </w:t>
      </w:r>
      <w:proofErr w:type="spellStart"/>
      <w:r w:rsidRPr="003A219A">
        <w:rPr>
          <w:rFonts w:ascii="Verdana" w:hAnsi="Verdana"/>
          <w:lang w:val="en-GB"/>
        </w:rPr>
        <w:t>radiat</w:t>
      </w:r>
      <w:r w:rsidR="00C31AE0" w:rsidRPr="003A219A">
        <w:rPr>
          <w:rFonts w:ascii="Verdana" w:hAnsi="Verdana"/>
          <w:lang w:val="en-GB"/>
        </w:rPr>
        <w:t>a</w:t>
      </w:r>
      <w:proofErr w:type="spellEnd"/>
      <w:r w:rsidRPr="003A219A">
        <w:rPr>
          <w:rFonts w:ascii="Verdana" w:hAnsi="Verdana"/>
          <w:lang w:val="en-GB"/>
        </w:rPr>
        <w:t xml:space="preserve"> productiv</w:t>
      </w:r>
      <w:r w:rsidR="00C31AE0" w:rsidRPr="003A219A">
        <w:rPr>
          <w:rFonts w:ascii="Verdana" w:hAnsi="Verdana"/>
          <w:lang w:val="en-GB"/>
        </w:rPr>
        <w:t>ity surfaces across New Zealand,</w:t>
      </w:r>
      <w:r w:rsidRPr="003A219A">
        <w:rPr>
          <w:rFonts w:ascii="Verdana" w:hAnsi="Verdana"/>
          <w:lang w:val="en-GB"/>
        </w:rPr>
        <w:t xml:space="preserve"> </w:t>
      </w:r>
      <w:r w:rsidR="00C31AE0" w:rsidRPr="003A219A">
        <w:rPr>
          <w:rFonts w:ascii="Verdana" w:hAnsi="Verdana"/>
        </w:rPr>
        <w:t xml:space="preserve">Forest Ecol. </w:t>
      </w:r>
      <w:proofErr w:type="spellStart"/>
      <w:proofErr w:type="gramStart"/>
      <w:r w:rsidR="00C31AE0" w:rsidRPr="003A219A">
        <w:rPr>
          <w:rFonts w:ascii="Verdana" w:hAnsi="Verdana"/>
        </w:rPr>
        <w:t>Manag</w:t>
      </w:r>
      <w:proofErr w:type="spellEnd"/>
      <w:r w:rsidR="00C31AE0" w:rsidRPr="003A219A">
        <w:rPr>
          <w:rFonts w:ascii="Verdana" w:hAnsi="Verdana"/>
        </w:rPr>
        <w:t>.,</w:t>
      </w:r>
      <w:proofErr w:type="gramEnd"/>
      <w:r w:rsidR="00C31AE0" w:rsidRPr="006C1CED">
        <w:rPr>
          <w:rFonts w:ascii="Verdana" w:hAnsi="Verdana"/>
          <w:lang w:val="en-GB"/>
        </w:rPr>
        <w:t xml:space="preserve"> 258, 2046</w:t>
      </w:r>
      <w:r w:rsidR="00AD1E6A" w:rsidRPr="006C1CED">
        <w:rPr>
          <w:rFonts w:ascii="Verdana" w:hAnsi="Verdana"/>
          <w:lang w:val="en-GB"/>
        </w:rPr>
        <w:t>–</w:t>
      </w:r>
      <w:r w:rsidR="00C31AE0" w:rsidRPr="006C1CED">
        <w:rPr>
          <w:rFonts w:ascii="Verdana" w:hAnsi="Verdana"/>
          <w:lang w:val="en-GB"/>
        </w:rPr>
        <w:t>2055, 2009.</w:t>
      </w:r>
    </w:p>
    <w:p w:rsidR="000D2A31" w:rsidRPr="003A219A" w:rsidRDefault="00124246" w:rsidP="00124246">
      <w:pPr>
        <w:spacing w:line="480" w:lineRule="auto"/>
        <w:ind w:left="540" w:hanging="540"/>
        <w:rPr>
          <w:rFonts w:ascii="Verdana" w:hAnsi="Verdana"/>
          <w:szCs w:val="24"/>
          <w:lang w:val="en-GB"/>
        </w:rPr>
      </w:pPr>
      <w:r w:rsidRPr="006C1CED">
        <w:rPr>
          <w:rFonts w:ascii="Verdana" w:hAnsi="Verdana"/>
          <w:szCs w:val="24"/>
          <w:lang w:val="en-GB"/>
        </w:rPr>
        <w:lastRenderedPageBreak/>
        <w:t>Pereira, P</w:t>
      </w:r>
      <w:r w:rsidR="00C31AE0" w:rsidRPr="006C1CED">
        <w:rPr>
          <w:rFonts w:ascii="Verdana" w:hAnsi="Verdana"/>
          <w:szCs w:val="24"/>
          <w:lang w:val="en-GB"/>
        </w:rPr>
        <w:t xml:space="preserve">., </w:t>
      </w:r>
      <w:proofErr w:type="spellStart"/>
      <w:proofErr w:type="gramStart"/>
      <w:r w:rsidR="00C31AE0" w:rsidRPr="006C1CED">
        <w:rPr>
          <w:rFonts w:ascii="Verdana" w:hAnsi="Verdana"/>
          <w:szCs w:val="24"/>
          <w:lang w:val="en-GB"/>
        </w:rPr>
        <w:t>Ubeda</w:t>
      </w:r>
      <w:proofErr w:type="spellEnd"/>
      <w:proofErr w:type="gramEnd"/>
      <w:r w:rsidR="00C31AE0" w:rsidRPr="006C1CED">
        <w:rPr>
          <w:rFonts w:ascii="Verdana" w:hAnsi="Verdana"/>
          <w:szCs w:val="24"/>
          <w:lang w:val="en-GB"/>
        </w:rPr>
        <w:t>, X., Martin, D.A.:</w:t>
      </w:r>
      <w:r w:rsidRPr="006C1CED">
        <w:rPr>
          <w:rFonts w:ascii="Verdana" w:hAnsi="Verdana"/>
          <w:szCs w:val="24"/>
          <w:lang w:val="en-GB"/>
        </w:rPr>
        <w:t xml:space="preserve"> </w:t>
      </w:r>
      <w:r w:rsidRPr="003A219A">
        <w:rPr>
          <w:rFonts w:ascii="Verdana" w:hAnsi="Verdana"/>
          <w:szCs w:val="24"/>
          <w:lang w:val="en-GB"/>
        </w:rPr>
        <w:t>Fire severity effects on ash chemical compo</w:t>
      </w:r>
      <w:r w:rsidR="00C31AE0" w:rsidRPr="003A219A">
        <w:rPr>
          <w:rFonts w:ascii="Verdana" w:hAnsi="Verdana"/>
          <w:szCs w:val="24"/>
          <w:lang w:val="en-GB"/>
        </w:rPr>
        <w:t>sition and extractable elements,</w:t>
      </w:r>
      <w:r w:rsidRPr="003A219A">
        <w:rPr>
          <w:rFonts w:ascii="Verdana" w:hAnsi="Verdana"/>
          <w:szCs w:val="24"/>
          <w:lang w:val="en-GB"/>
        </w:rPr>
        <w:t xml:space="preserve"> </w:t>
      </w:r>
      <w:proofErr w:type="spellStart"/>
      <w:r w:rsidRPr="003A219A">
        <w:rPr>
          <w:rFonts w:ascii="Verdana" w:hAnsi="Verdana"/>
          <w:szCs w:val="24"/>
          <w:lang w:val="en-GB"/>
        </w:rPr>
        <w:t>Geoderma</w:t>
      </w:r>
      <w:proofErr w:type="spellEnd"/>
      <w:r w:rsidR="00C31AE0" w:rsidRPr="003A219A">
        <w:rPr>
          <w:rFonts w:ascii="Verdana" w:hAnsi="Verdana"/>
          <w:szCs w:val="24"/>
          <w:lang w:val="en-GB"/>
        </w:rPr>
        <w:t>,</w:t>
      </w:r>
      <w:r w:rsidR="000D2A31" w:rsidRPr="003A219A">
        <w:rPr>
          <w:rFonts w:ascii="Verdana" w:hAnsi="Verdana"/>
          <w:szCs w:val="24"/>
          <w:lang w:val="en-GB"/>
        </w:rPr>
        <w:t xml:space="preserve"> 191, 105 – 114, 2012.</w:t>
      </w:r>
    </w:p>
    <w:p w:rsidR="00240CF5" w:rsidRPr="00D346C7" w:rsidRDefault="00240CF5" w:rsidP="00124246">
      <w:pPr>
        <w:spacing w:line="480" w:lineRule="auto"/>
        <w:ind w:left="540" w:hanging="540"/>
        <w:rPr>
          <w:rFonts w:ascii="Verdana" w:hAnsi="Verdana"/>
          <w:szCs w:val="24"/>
          <w:lang w:val="es-ES"/>
        </w:rPr>
      </w:pPr>
      <w:r w:rsidRPr="00427B81">
        <w:rPr>
          <w:rFonts w:ascii="Verdana" w:hAnsi="Verdana"/>
          <w:szCs w:val="24"/>
          <w:lang w:val="en-GB"/>
        </w:rPr>
        <w:t xml:space="preserve">Pereira, P., </w:t>
      </w:r>
      <w:proofErr w:type="spellStart"/>
      <w:r w:rsidRPr="006C1CED">
        <w:rPr>
          <w:rFonts w:ascii="Verdana" w:hAnsi="Verdana"/>
          <w:szCs w:val="24"/>
          <w:lang w:val="en-GB"/>
        </w:rPr>
        <w:t>Cerdà</w:t>
      </w:r>
      <w:proofErr w:type="spellEnd"/>
      <w:r w:rsidRPr="006C1CED">
        <w:rPr>
          <w:rFonts w:ascii="Verdana" w:hAnsi="Verdana"/>
          <w:szCs w:val="24"/>
          <w:lang w:val="en-GB"/>
        </w:rPr>
        <w:t xml:space="preserve">, A., </w:t>
      </w:r>
      <w:proofErr w:type="spellStart"/>
      <w:r w:rsidRPr="006C1CED">
        <w:rPr>
          <w:rFonts w:ascii="Verdana" w:hAnsi="Verdana"/>
          <w:szCs w:val="24"/>
          <w:lang w:val="en-GB"/>
        </w:rPr>
        <w:t>Úbeda</w:t>
      </w:r>
      <w:proofErr w:type="spellEnd"/>
      <w:r w:rsidRPr="006C1CED">
        <w:rPr>
          <w:rFonts w:ascii="Verdana" w:hAnsi="Verdana"/>
          <w:szCs w:val="24"/>
          <w:lang w:val="en-GB"/>
        </w:rPr>
        <w:t xml:space="preserve">, X., </w:t>
      </w:r>
      <w:proofErr w:type="spellStart"/>
      <w:r w:rsidRPr="006C1CED">
        <w:rPr>
          <w:rFonts w:ascii="Verdana" w:hAnsi="Verdana"/>
          <w:szCs w:val="24"/>
          <w:lang w:val="en-GB"/>
        </w:rPr>
        <w:t>Mataix-Solera</w:t>
      </w:r>
      <w:proofErr w:type="spellEnd"/>
      <w:r w:rsidRPr="006C1CED">
        <w:rPr>
          <w:rFonts w:ascii="Verdana" w:hAnsi="Verdana"/>
          <w:szCs w:val="24"/>
          <w:lang w:val="en-GB"/>
        </w:rPr>
        <w:t xml:space="preserve">, J., </w:t>
      </w:r>
      <w:proofErr w:type="spellStart"/>
      <w:r w:rsidRPr="006C1CED">
        <w:rPr>
          <w:rFonts w:ascii="Verdana" w:hAnsi="Verdana"/>
          <w:szCs w:val="24"/>
          <w:lang w:val="en-GB"/>
        </w:rPr>
        <w:t>Arcenegui</w:t>
      </w:r>
      <w:proofErr w:type="spellEnd"/>
      <w:r w:rsidRPr="006C1CED">
        <w:rPr>
          <w:rFonts w:ascii="Verdana" w:hAnsi="Verdana"/>
          <w:szCs w:val="24"/>
          <w:lang w:val="en-GB"/>
        </w:rPr>
        <w:t xml:space="preserve">, V., Zavala, L.: Modelling the impacts of wildfire on ash thickness in a short-term period, </w:t>
      </w:r>
      <w:r w:rsidR="00EF4718" w:rsidRPr="00427B81">
        <w:rPr>
          <w:rFonts w:ascii="Verdana" w:hAnsi="Verdana"/>
          <w:szCs w:val="24"/>
          <w:lang w:val="en-GB"/>
        </w:rPr>
        <w:t xml:space="preserve">Land </w:t>
      </w:r>
      <w:proofErr w:type="spellStart"/>
      <w:r w:rsidR="00EF4718" w:rsidRPr="00427B81">
        <w:rPr>
          <w:rFonts w:ascii="Verdana" w:hAnsi="Verdana"/>
          <w:szCs w:val="24"/>
          <w:lang w:val="en-GB"/>
        </w:rPr>
        <w:t>Degrad</w:t>
      </w:r>
      <w:proofErr w:type="spellEnd"/>
      <w:r w:rsidR="00EF4718" w:rsidRPr="00427B81">
        <w:rPr>
          <w:rFonts w:ascii="Verdana" w:hAnsi="Verdana"/>
          <w:szCs w:val="24"/>
          <w:lang w:val="en-GB"/>
        </w:rPr>
        <w:t xml:space="preserve">. </w:t>
      </w:r>
      <w:proofErr w:type="spellStart"/>
      <w:r w:rsidR="00F41DDC" w:rsidRPr="00F41DDC">
        <w:rPr>
          <w:rFonts w:ascii="Verdana" w:hAnsi="Verdana"/>
          <w:szCs w:val="24"/>
          <w:lang w:val="es-ES"/>
        </w:rPr>
        <w:t>Dev</w:t>
      </w:r>
      <w:proofErr w:type="spellEnd"/>
      <w:r w:rsidR="00F41DDC" w:rsidRPr="00F41DDC">
        <w:rPr>
          <w:rFonts w:ascii="Verdana" w:hAnsi="Verdana"/>
          <w:szCs w:val="24"/>
          <w:lang w:val="es-ES"/>
        </w:rPr>
        <w:t>.</w:t>
      </w:r>
      <w:r w:rsidRPr="006C1CED">
        <w:rPr>
          <w:rFonts w:ascii="Verdana" w:hAnsi="Verdana"/>
          <w:szCs w:val="24"/>
          <w:lang w:val="es-ES"/>
        </w:rPr>
        <w:t>, 201</w:t>
      </w:r>
      <w:r w:rsidR="00427B81" w:rsidRPr="006C1CED">
        <w:rPr>
          <w:rFonts w:ascii="Verdana" w:hAnsi="Verdana"/>
          <w:szCs w:val="24"/>
          <w:lang w:val="es-ES"/>
        </w:rPr>
        <w:t>3 (</w:t>
      </w:r>
      <w:r w:rsidR="00F41DDC" w:rsidRPr="00F41DDC">
        <w:rPr>
          <w:rFonts w:ascii="Verdana" w:hAnsi="Verdana"/>
        </w:rPr>
        <w:t>DOI: 10.1002/ldr.2195)</w:t>
      </w:r>
      <w:r w:rsidRPr="006C1CED">
        <w:rPr>
          <w:rFonts w:ascii="Verdana" w:hAnsi="Verdana"/>
          <w:szCs w:val="24"/>
          <w:lang w:val="es-ES"/>
        </w:rPr>
        <w:t xml:space="preserve"> </w:t>
      </w:r>
      <w:r w:rsidR="00F41DDC" w:rsidRPr="00F41DDC">
        <w:rPr>
          <w:rFonts w:ascii="Verdana" w:hAnsi="Verdana"/>
          <w:szCs w:val="24"/>
          <w:lang w:val="es-ES"/>
        </w:rPr>
        <w:t xml:space="preserve"> </w:t>
      </w:r>
    </w:p>
    <w:p w:rsidR="00124246" w:rsidRPr="006C1CED" w:rsidRDefault="000D2A31" w:rsidP="00124246">
      <w:pPr>
        <w:spacing w:line="480" w:lineRule="auto"/>
        <w:ind w:left="540" w:hanging="540"/>
        <w:rPr>
          <w:rFonts w:ascii="Verdana" w:hAnsi="Verdana"/>
          <w:szCs w:val="24"/>
          <w:lang w:val="en-GB"/>
        </w:rPr>
      </w:pPr>
      <w:r w:rsidRPr="006C1CED">
        <w:rPr>
          <w:rFonts w:ascii="Verdana" w:hAnsi="Verdana"/>
          <w:szCs w:val="24"/>
          <w:lang w:val="es-ES"/>
        </w:rPr>
        <w:t xml:space="preserve"> </w:t>
      </w:r>
      <w:r w:rsidR="00124246" w:rsidRPr="006C1CED">
        <w:rPr>
          <w:rFonts w:ascii="Verdana" w:hAnsi="Verdana"/>
          <w:szCs w:val="24"/>
          <w:lang w:val="es-ES"/>
        </w:rPr>
        <w:t xml:space="preserve">Pereira, P., Bodi, M., Úbeda, X., </w:t>
      </w:r>
      <w:proofErr w:type="spellStart"/>
      <w:r w:rsidR="00124246" w:rsidRPr="006C1CED">
        <w:rPr>
          <w:rFonts w:ascii="Verdana" w:hAnsi="Verdana"/>
          <w:szCs w:val="24"/>
          <w:lang w:val="es-ES"/>
        </w:rPr>
        <w:t>Cerdà</w:t>
      </w:r>
      <w:proofErr w:type="spellEnd"/>
      <w:r w:rsidR="00124246" w:rsidRPr="006C1CED">
        <w:rPr>
          <w:rFonts w:ascii="Verdana" w:hAnsi="Verdana"/>
          <w:szCs w:val="24"/>
          <w:lang w:val="es-ES"/>
        </w:rPr>
        <w:t xml:space="preserve">, A., </w:t>
      </w:r>
      <w:proofErr w:type="spellStart"/>
      <w:r w:rsidR="00124246" w:rsidRPr="006C1CED">
        <w:rPr>
          <w:rFonts w:ascii="Verdana" w:hAnsi="Verdana"/>
          <w:szCs w:val="24"/>
          <w:lang w:val="es-ES"/>
        </w:rPr>
        <w:t>Mata</w:t>
      </w:r>
      <w:r w:rsidR="00C31AE0" w:rsidRPr="006C1CED">
        <w:rPr>
          <w:rFonts w:ascii="Verdana" w:hAnsi="Verdana"/>
          <w:szCs w:val="24"/>
          <w:lang w:val="es-ES"/>
        </w:rPr>
        <w:t>ix</w:t>
      </w:r>
      <w:proofErr w:type="spellEnd"/>
      <w:r w:rsidR="00C31AE0" w:rsidRPr="006C1CED">
        <w:rPr>
          <w:rFonts w:ascii="Verdana" w:hAnsi="Verdana"/>
          <w:szCs w:val="24"/>
          <w:lang w:val="es-ES"/>
        </w:rPr>
        <w:t xml:space="preserve">-Solera, J., </w:t>
      </w:r>
      <w:proofErr w:type="spellStart"/>
      <w:r w:rsidR="00C31AE0" w:rsidRPr="006C1CED">
        <w:rPr>
          <w:rFonts w:ascii="Verdana" w:hAnsi="Verdana"/>
          <w:szCs w:val="24"/>
          <w:lang w:val="es-ES"/>
        </w:rPr>
        <w:t>Balfour</w:t>
      </w:r>
      <w:proofErr w:type="spellEnd"/>
      <w:r w:rsidR="00C31AE0" w:rsidRPr="006C1CED">
        <w:rPr>
          <w:rFonts w:ascii="Verdana" w:hAnsi="Verdana"/>
          <w:szCs w:val="24"/>
          <w:lang w:val="es-ES"/>
        </w:rPr>
        <w:t>, V. and Woods, S.</w:t>
      </w:r>
      <w:r w:rsidR="00102CA9" w:rsidRPr="006C1CED">
        <w:rPr>
          <w:rFonts w:ascii="Verdana" w:hAnsi="Verdana"/>
          <w:szCs w:val="24"/>
          <w:lang w:val="es-ES"/>
        </w:rPr>
        <w:t>:</w:t>
      </w:r>
      <w:r w:rsidR="00124246" w:rsidRPr="006C1CED">
        <w:rPr>
          <w:rFonts w:ascii="Verdana" w:hAnsi="Verdana"/>
          <w:szCs w:val="24"/>
          <w:lang w:val="es-ES"/>
        </w:rPr>
        <w:t xml:space="preserve"> </w:t>
      </w:r>
      <w:r w:rsidR="00124246" w:rsidRPr="003A219A">
        <w:rPr>
          <w:rFonts w:ascii="Verdana" w:hAnsi="Verdana"/>
          <w:szCs w:val="24"/>
          <w:lang w:val="es-ES"/>
        </w:rPr>
        <w:t xml:space="preserve">Las cenizas y el ecosistema suelo, in: </w:t>
      </w:r>
      <w:proofErr w:type="spellStart"/>
      <w:r w:rsidR="00124246" w:rsidRPr="003A219A">
        <w:rPr>
          <w:rFonts w:ascii="Verdana" w:hAnsi="Verdana"/>
          <w:szCs w:val="24"/>
          <w:lang w:val="es-ES"/>
        </w:rPr>
        <w:t>Cerdà</w:t>
      </w:r>
      <w:proofErr w:type="spellEnd"/>
      <w:r w:rsidR="00124246" w:rsidRPr="003A219A">
        <w:rPr>
          <w:rFonts w:ascii="Verdana" w:hAnsi="Verdana"/>
          <w:szCs w:val="24"/>
          <w:lang w:val="es-ES"/>
        </w:rPr>
        <w:t xml:space="preserve">, A., Jordan, A. (Eds.), Actualización en métodos y técnicas de estudio de los suelos afectados por incendios forestales. </w:t>
      </w:r>
      <w:proofErr w:type="spellStart"/>
      <w:proofErr w:type="gramStart"/>
      <w:r w:rsidR="00124246" w:rsidRPr="006C1CED">
        <w:rPr>
          <w:rFonts w:ascii="Verdana" w:hAnsi="Verdana"/>
          <w:szCs w:val="24"/>
          <w:lang w:val="en-GB"/>
        </w:rPr>
        <w:t>Càtedra</w:t>
      </w:r>
      <w:proofErr w:type="spellEnd"/>
      <w:r w:rsidR="00124246" w:rsidRPr="006C1CED">
        <w:rPr>
          <w:rFonts w:ascii="Verdana" w:hAnsi="Verdana"/>
          <w:szCs w:val="24"/>
          <w:lang w:val="en-GB"/>
        </w:rPr>
        <w:t xml:space="preserve"> de </w:t>
      </w:r>
      <w:proofErr w:type="spellStart"/>
      <w:r w:rsidR="00124246" w:rsidRPr="006C1CED">
        <w:rPr>
          <w:rFonts w:ascii="Verdana" w:hAnsi="Verdana"/>
          <w:szCs w:val="24"/>
          <w:lang w:val="en-GB"/>
        </w:rPr>
        <w:t>Divulgació</w:t>
      </w:r>
      <w:proofErr w:type="spellEnd"/>
      <w:r w:rsidR="00124246" w:rsidRPr="006C1CED">
        <w:rPr>
          <w:rFonts w:ascii="Verdana" w:hAnsi="Verdana"/>
          <w:szCs w:val="24"/>
          <w:lang w:val="en-GB"/>
        </w:rPr>
        <w:t xml:space="preserve"> de la </w:t>
      </w:r>
      <w:proofErr w:type="spellStart"/>
      <w:r w:rsidR="00124246" w:rsidRPr="006C1CED">
        <w:rPr>
          <w:rFonts w:ascii="Verdana" w:hAnsi="Verdana"/>
          <w:szCs w:val="24"/>
          <w:lang w:val="en-GB"/>
        </w:rPr>
        <w:t>Ciència</w:t>
      </w:r>
      <w:proofErr w:type="spellEnd"/>
      <w:r w:rsidR="00124246" w:rsidRPr="006C1CED">
        <w:rPr>
          <w:rFonts w:ascii="Verdana" w:hAnsi="Verdana"/>
          <w:szCs w:val="24"/>
          <w:lang w:val="en-GB"/>
        </w:rPr>
        <w:t>, pp. 345</w:t>
      </w:r>
      <w:r w:rsidR="00C31AE0" w:rsidRPr="006C1CED">
        <w:rPr>
          <w:rFonts w:ascii="Verdana" w:hAnsi="Verdana"/>
          <w:szCs w:val="24"/>
          <w:lang w:val="en-GB"/>
        </w:rPr>
        <w:t>–398, 2010.</w:t>
      </w:r>
      <w:proofErr w:type="gramEnd"/>
    </w:p>
    <w:p w:rsidR="00124246" w:rsidRPr="003A219A" w:rsidRDefault="00124246" w:rsidP="00124246">
      <w:pPr>
        <w:spacing w:line="480" w:lineRule="auto"/>
        <w:ind w:left="540" w:hanging="540"/>
        <w:rPr>
          <w:rFonts w:ascii="Verdana" w:hAnsi="Verdana"/>
          <w:szCs w:val="24"/>
          <w:lang w:val="en-GB"/>
        </w:rPr>
      </w:pPr>
      <w:r w:rsidRPr="006C1CED">
        <w:rPr>
          <w:rFonts w:ascii="Verdana" w:hAnsi="Verdana"/>
          <w:szCs w:val="24"/>
          <w:lang w:val="en-GB"/>
        </w:rPr>
        <w:t xml:space="preserve">Pereira, P., </w:t>
      </w:r>
      <w:proofErr w:type="spellStart"/>
      <w:r w:rsidRPr="006C1CED">
        <w:rPr>
          <w:rFonts w:ascii="Verdana" w:hAnsi="Verdana"/>
          <w:szCs w:val="24"/>
          <w:lang w:val="en-GB"/>
        </w:rPr>
        <w:t>Cerdà</w:t>
      </w:r>
      <w:proofErr w:type="spellEnd"/>
      <w:r w:rsidRPr="006C1CED">
        <w:rPr>
          <w:rFonts w:ascii="Verdana" w:hAnsi="Verdana"/>
          <w:szCs w:val="24"/>
          <w:lang w:val="en-GB"/>
        </w:rPr>
        <w:t>, A</w:t>
      </w:r>
      <w:r w:rsidR="003034D6" w:rsidRPr="006C1CED">
        <w:rPr>
          <w:rFonts w:ascii="Verdana" w:hAnsi="Verdana"/>
          <w:szCs w:val="24"/>
          <w:lang w:val="en-GB"/>
        </w:rPr>
        <w:t xml:space="preserve">., </w:t>
      </w:r>
      <w:proofErr w:type="spellStart"/>
      <w:r w:rsidR="003034D6" w:rsidRPr="006C1CED">
        <w:rPr>
          <w:rFonts w:ascii="Verdana" w:hAnsi="Verdana"/>
          <w:szCs w:val="24"/>
          <w:lang w:val="en-GB"/>
        </w:rPr>
        <w:t>Úbeda</w:t>
      </w:r>
      <w:proofErr w:type="spellEnd"/>
      <w:r w:rsidR="003034D6" w:rsidRPr="006C1CED">
        <w:rPr>
          <w:rFonts w:ascii="Verdana" w:hAnsi="Verdana"/>
          <w:szCs w:val="24"/>
          <w:lang w:val="en-GB"/>
        </w:rPr>
        <w:t xml:space="preserve">, X., </w:t>
      </w:r>
      <w:proofErr w:type="spellStart"/>
      <w:r w:rsidR="003034D6" w:rsidRPr="006C1CED">
        <w:rPr>
          <w:rFonts w:ascii="Verdana" w:hAnsi="Verdana"/>
          <w:szCs w:val="24"/>
          <w:lang w:val="en-GB"/>
        </w:rPr>
        <w:t>Mataix-Solera</w:t>
      </w:r>
      <w:proofErr w:type="spellEnd"/>
      <w:r w:rsidR="003034D6" w:rsidRPr="006C1CED">
        <w:rPr>
          <w:rFonts w:ascii="Verdana" w:hAnsi="Verdana"/>
          <w:szCs w:val="24"/>
          <w:lang w:val="en-GB"/>
        </w:rPr>
        <w:t>, J., and Martin, D.:</w:t>
      </w:r>
      <w:r w:rsidRPr="006C1CED">
        <w:rPr>
          <w:rFonts w:ascii="Verdana" w:hAnsi="Verdana"/>
          <w:szCs w:val="24"/>
          <w:lang w:val="en-GB"/>
        </w:rPr>
        <w:t xml:space="preserve"> 2011. </w:t>
      </w:r>
      <w:r w:rsidRPr="003A219A">
        <w:rPr>
          <w:rFonts w:ascii="Verdana" w:hAnsi="Verdana"/>
          <w:szCs w:val="24"/>
          <w:lang w:val="en-GB"/>
        </w:rPr>
        <w:t xml:space="preserve">High severity wildfire effects in ash-thickness and short-term evolution in a Portuguese forest, </w:t>
      </w:r>
      <w:r w:rsidRPr="003A219A">
        <w:rPr>
          <w:rStyle w:val="Emphasis"/>
          <w:rFonts w:ascii="Verdana" w:hAnsi="Verdana"/>
          <w:i w:val="0"/>
          <w:szCs w:val="24"/>
          <w:lang w:val="en-GB"/>
        </w:rPr>
        <w:t>EGU General Assembly 2011</w:t>
      </w:r>
      <w:r w:rsidRPr="003A219A">
        <w:rPr>
          <w:rStyle w:val="Strong"/>
          <w:rFonts w:ascii="Verdana" w:hAnsi="Verdana"/>
          <w:b w:val="0"/>
          <w:bCs w:val="0"/>
          <w:szCs w:val="24"/>
          <w:lang w:val="en-GB"/>
        </w:rPr>
        <w:t xml:space="preserve">, </w:t>
      </w:r>
      <w:r w:rsidRPr="003A219A">
        <w:rPr>
          <w:rStyle w:val="Emphasis"/>
          <w:rFonts w:ascii="Verdana" w:hAnsi="Verdana"/>
          <w:i w:val="0"/>
          <w:szCs w:val="24"/>
          <w:lang w:val="en-GB"/>
        </w:rPr>
        <w:t xml:space="preserve">Geophysical Research Abstracts, 13, </w:t>
      </w:r>
      <w:r w:rsidRPr="003A219A">
        <w:rPr>
          <w:rStyle w:val="Strong"/>
          <w:rFonts w:ascii="Verdana" w:hAnsi="Verdana"/>
          <w:b w:val="0"/>
          <w:bCs w:val="0"/>
          <w:szCs w:val="24"/>
          <w:lang w:val="en-GB"/>
        </w:rPr>
        <w:t>EGU 2011 - 30 Vienna</w:t>
      </w:r>
      <w:r w:rsidR="003034D6" w:rsidRPr="003A219A">
        <w:rPr>
          <w:rStyle w:val="Strong"/>
          <w:rFonts w:ascii="Verdana" w:hAnsi="Verdana"/>
          <w:b w:val="0"/>
          <w:bCs w:val="0"/>
          <w:szCs w:val="24"/>
          <w:lang w:val="en-GB"/>
        </w:rPr>
        <w:t>, 2011.</w:t>
      </w:r>
      <w:r w:rsidR="00D574C1" w:rsidRPr="003A219A">
        <w:rPr>
          <w:rFonts w:ascii="Verdana" w:hAnsi="Verdana"/>
          <w:szCs w:val="24"/>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r w:rsidRPr="003A219A">
        <w:rPr>
          <w:rFonts w:ascii="Verdana" w:hAnsi="Verdana"/>
          <w:lang w:val="en-GB"/>
        </w:rPr>
        <w:t>Pereira, P.,</w:t>
      </w:r>
      <w:r w:rsidR="003034D6" w:rsidRPr="003A219A">
        <w:rPr>
          <w:rFonts w:ascii="Verdana" w:hAnsi="Verdana"/>
          <w:lang w:val="en-GB"/>
        </w:rPr>
        <w:t xml:space="preserve"> and </w:t>
      </w:r>
      <w:proofErr w:type="spellStart"/>
      <w:r w:rsidR="003034D6" w:rsidRPr="003A219A">
        <w:rPr>
          <w:rFonts w:ascii="Verdana" w:hAnsi="Verdana"/>
          <w:lang w:val="en-GB"/>
        </w:rPr>
        <w:t>Úbeda</w:t>
      </w:r>
      <w:proofErr w:type="spellEnd"/>
      <w:r w:rsidR="003034D6" w:rsidRPr="003A219A">
        <w:rPr>
          <w:rFonts w:ascii="Verdana" w:hAnsi="Verdana"/>
          <w:lang w:val="en-GB"/>
        </w:rPr>
        <w:t>, X.:</w:t>
      </w:r>
      <w:r w:rsidRPr="003A219A">
        <w:rPr>
          <w:rFonts w:ascii="Verdana" w:hAnsi="Verdana"/>
          <w:lang w:val="en-GB"/>
        </w:rPr>
        <w:t xml:space="preserve"> Spatial distribution of heavy metals relea</w:t>
      </w:r>
      <w:r w:rsidR="003034D6" w:rsidRPr="003A219A">
        <w:rPr>
          <w:rFonts w:ascii="Verdana" w:hAnsi="Verdana"/>
          <w:lang w:val="en-GB"/>
        </w:rPr>
        <w:t>sed from ashes after a wildfire,</w:t>
      </w:r>
      <w:r w:rsidRPr="003A219A">
        <w:rPr>
          <w:rFonts w:ascii="Verdana" w:hAnsi="Verdana"/>
          <w:lang w:val="en-GB"/>
        </w:rPr>
        <w:t xml:space="preserve"> Journal of Environment Engineering and </w:t>
      </w:r>
      <w:r w:rsidR="003034D6" w:rsidRPr="003A219A">
        <w:rPr>
          <w:rFonts w:ascii="Verdana" w:hAnsi="Verdana"/>
          <w:lang w:val="en-GB"/>
        </w:rPr>
        <w:t>Landscape Management, 18, 13</w:t>
      </w:r>
      <w:r w:rsidR="00AD1E6A" w:rsidRPr="003A219A">
        <w:rPr>
          <w:rFonts w:ascii="Verdana" w:hAnsi="Verdana"/>
          <w:lang w:val="en-GB"/>
        </w:rPr>
        <w:t>–</w:t>
      </w:r>
      <w:r w:rsidR="003034D6" w:rsidRPr="003A219A">
        <w:rPr>
          <w:rFonts w:ascii="Verdana" w:hAnsi="Verdana"/>
          <w:lang w:val="en-GB"/>
        </w:rPr>
        <w:t>22, 2010.</w:t>
      </w:r>
    </w:p>
    <w:p w:rsidR="00124246" w:rsidRPr="003A219A" w:rsidRDefault="00124246" w:rsidP="00124246">
      <w:pPr>
        <w:spacing w:line="480" w:lineRule="auto"/>
        <w:ind w:left="540" w:hanging="540"/>
        <w:rPr>
          <w:rFonts w:ascii="Verdana" w:hAnsi="Verdana"/>
          <w:szCs w:val="24"/>
          <w:lang w:val="en-GB"/>
        </w:rPr>
      </w:pPr>
      <w:r w:rsidRPr="003A219A">
        <w:rPr>
          <w:rFonts w:ascii="Verdana" w:hAnsi="Verdana"/>
          <w:szCs w:val="24"/>
          <w:lang w:val="en-GB"/>
        </w:rPr>
        <w:t>Pere</w:t>
      </w:r>
      <w:r w:rsidR="00865550" w:rsidRPr="003A219A">
        <w:rPr>
          <w:rFonts w:ascii="Verdana" w:hAnsi="Verdana"/>
          <w:szCs w:val="24"/>
          <w:lang w:val="en-GB"/>
        </w:rPr>
        <w:t xml:space="preserve">ira, P., </w:t>
      </w:r>
      <w:proofErr w:type="spellStart"/>
      <w:r w:rsidR="00865550" w:rsidRPr="003A219A">
        <w:rPr>
          <w:rFonts w:ascii="Verdana" w:hAnsi="Verdana"/>
          <w:szCs w:val="24"/>
          <w:lang w:val="en-GB"/>
        </w:rPr>
        <w:t>Úbeda</w:t>
      </w:r>
      <w:proofErr w:type="spellEnd"/>
      <w:r w:rsidR="00865550" w:rsidRPr="003A219A">
        <w:rPr>
          <w:rFonts w:ascii="Verdana" w:hAnsi="Verdana"/>
          <w:szCs w:val="24"/>
          <w:lang w:val="en-GB"/>
        </w:rPr>
        <w:t xml:space="preserve">, X., </w:t>
      </w:r>
      <w:proofErr w:type="spellStart"/>
      <w:r w:rsidR="00865550" w:rsidRPr="003A219A">
        <w:rPr>
          <w:rFonts w:ascii="Verdana" w:hAnsi="Verdana"/>
          <w:szCs w:val="24"/>
          <w:lang w:val="en-GB"/>
        </w:rPr>
        <w:t>Outeiro</w:t>
      </w:r>
      <w:proofErr w:type="spellEnd"/>
      <w:r w:rsidR="00865550" w:rsidRPr="003A219A">
        <w:rPr>
          <w:rFonts w:ascii="Verdana" w:hAnsi="Verdana"/>
          <w:szCs w:val="24"/>
          <w:lang w:val="en-GB"/>
        </w:rPr>
        <w:t>, L. and Martin, D.:</w:t>
      </w:r>
      <w:r w:rsidRPr="003A219A">
        <w:rPr>
          <w:rFonts w:ascii="Verdana" w:hAnsi="Verdana"/>
          <w:szCs w:val="24"/>
          <w:lang w:val="en-GB"/>
        </w:rPr>
        <w:t xml:space="preserve"> Factor analysis applied to fire temperature effects on water quality, in: Gomez, E., Alvarez, K. (Eds.), Forest Fires: Detection, Suppression and Prevention. </w:t>
      </w:r>
      <w:proofErr w:type="gramStart"/>
      <w:r w:rsidRPr="003A219A">
        <w:rPr>
          <w:rFonts w:ascii="Verdana" w:hAnsi="Verdana"/>
          <w:szCs w:val="24"/>
          <w:lang w:val="en-GB"/>
        </w:rPr>
        <w:t>Series Natural Disaster Research, Prediction and Mitigation.</w:t>
      </w:r>
      <w:proofErr w:type="gramEnd"/>
      <w:r w:rsidRPr="003A219A">
        <w:rPr>
          <w:rFonts w:ascii="Verdana" w:hAnsi="Verdana"/>
          <w:szCs w:val="24"/>
          <w:lang w:val="en-GB"/>
        </w:rPr>
        <w:t xml:space="preserve"> </w:t>
      </w:r>
      <w:proofErr w:type="gramStart"/>
      <w:r w:rsidRPr="003A219A">
        <w:rPr>
          <w:rFonts w:ascii="Verdana" w:hAnsi="Verdana"/>
          <w:szCs w:val="24"/>
          <w:lang w:val="en-GB"/>
        </w:rPr>
        <w:t>Nova Science Pu</w:t>
      </w:r>
      <w:r w:rsidR="00865550" w:rsidRPr="003A219A">
        <w:rPr>
          <w:rFonts w:ascii="Verdana" w:hAnsi="Verdana"/>
          <w:szCs w:val="24"/>
          <w:lang w:val="en-GB"/>
        </w:rPr>
        <w:t>blishers.</w:t>
      </w:r>
      <w:proofErr w:type="gramEnd"/>
      <w:r w:rsidR="00865550" w:rsidRPr="003A219A">
        <w:rPr>
          <w:rFonts w:ascii="Verdana" w:hAnsi="Verdana"/>
          <w:szCs w:val="24"/>
          <w:lang w:val="en-GB"/>
        </w:rPr>
        <w:t xml:space="preserve"> </w:t>
      </w:r>
      <w:proofErr w:type="gramStart"/>
      <w:r w:rsidR="00865550" w:rsidRPr="003A219A">
        <w:rPr>
          <w:rFonts w:ascii="Verdana" w:hAnsi="Verdana"/>
          <w:szCs w:val="24"/>
          <w:lang w:val="en-GB"/>
        </w:rPr>
        <w:t>New York, pp. 273–285, 2009.</w:t>
      </w:r>
      <w:proofErr w:type="gramEnd"/>
    </w:p>
    <w:p w:rsidR="00124246" w:rsidRPr="003A219A" w:rsidRDefault="00124246" w:rsidP="00124246">
      <w:pPr>
        <w:pStyle w:val="BodyText3"/>
        <w:widowControl/>
        <w:spacing w:line="480" w:lineRule="auto"/>
        <w:ind w:left="540" w:hanging="540"/>
        <w:rPr>
          <w:rFonts w:ascii="Verdana" w:hAnsi="Verdana"/>
        </w:rPr>
      </w:pPr>
      <w:r w:rsidRPr="003A219A">
        <w:rPr>
          <w:rFonts w:ascii="Verdana" w:hAnsi="Verdana"/>
          <w:lang w:val="en-GB"/>
        </w:rPr>
        <w:lastRenderedPageBreak/>
        <w:t>Robinson</w:t>
      </w:r>
      <w:r w:rsidR="00865550" w:rsidRPr="003A219A">
        <w:rPr>
          <w:rFonts w:ascii="Verdana" w:hAnsi="Verdana"/>
          <w:lang w:val="en-GB"/>
        </w:rPr>
        <w:t>, T.P.</w:t>
      </w:r>
      <w:r w:rsidR="00205137" w:rsidRPr="003A219A">
        <w:rPr>
          <w:rFonts w:ascii="Verdana" w:hAnsi="Verdana"/>
          <w:lang w:val="en-GB"/>
        </w:rPr>
        <w:t>,</w:t>
      </w:r>
      <w:r w:rsidR="00865550" w:rsidRPr="003A219A">
        <w:rPr>
          <w:rFonts w:ascii="Verdana" w:hAnsi="Verdana"/>
          <w:lang w:val="en-GB"/>
        </w:rPr>
        <w:t xml:space="preserve"> and </w:t>
      </w:r>
      <w:proofErr w:type="spellStart"/>
      <w:r w:rsidR="00865550" w:rsidRPr="003A219A">
        <w:rPr>
          <w:rFonts w:ascii="Verdana" w:hAnsi="Verdana"/>
          <w:lang w:val="en-GB"/>
        </w:rPr>
        <w:t>Metternicht</w:t>
      </w:r>
      <w:proofErr w:type="spellEnd"/>
      <w:r w:rsidR="00865550" w:rsidRPr="003A219A">
        <w:rPr>
          <w:rFonts w:ascii="Verdana" w:hAnsi="Verdana"/>
          <w:lang w:val="en-GB"/>
        </w:rPr>
        <w:t>, G.:</w:t>
      </w:r>
      <w:r w:rsidRPr="003A219A">
        <w:rPr>
          <w:rFonts w:ascii="Verdana" w:hAnsi="Verdana"/>
          <w:lang w:val="en-GB"/>
        </w:rPr>
        <w:t xml:space="preserve"> Testing the performance of spatial interpolation techniq</w:t>
      </w:r>
      <w:r w:rsidR="00865550" w:rsidRPr="003A219A">
        <w:rPr>
          <w:rFonts w:ascii="Verdana" w:hAnsi="Verdana"/>
          <w:lang w:val="en-GB"/>
        </w:rPr>
        <w:t>ues for mapping soil properties, Comp.</w:t>
      </w:r>
      <w:r w:rsidRPr="003A219A">
        <w:rPr>
          <w:rFonts w:ascii="Verdana" w:hAnsi="Verdana"/>
          <w:lang w:val="en-GB"/>
        </w:rPr>
        <w:t xml:space="preserve"> Electron</w:t>
      </w:r>
      <w:r w:rsidR="00865550" w:rsidRPr="003A219A">
        <w:rPr>
          <w:rFonts w:ascii="Verdana" w:hAnsi="Verdana"/>
          <w:lang w:val="en-GB"/>
        </w:rPr>
        <w:t xml:space="preserve">. </w:t>
      </w:r>
      <w:proofErr w:type="spellStart"/>
      <w:proofErr w:type="gramStart"/>
      <w:r w:rsidR="00865550" w:rsidRPr="003A219A">
        <w:rPr>
          <w:rFonts w:ascii="Verdana" w:hAnsi="Verdana"/>
          <w:lang w:val="en-GB"/>
        </w:rPr>
        <w:t>Agr</w:t>
      </w:r>
      <w:proofErr w:type="spellEnd"/>
      <w:r w:rsidR="00865550" w:rsidRPr="003A219A">
        <w:rPr>
          <w:rFonts w:ascii="Verdana" w:hAnsi="Verdana"/>
          <w:lang w:val="en-GB"/>
        </w:rPr>
        <w:t>.,</w:t>
      </w:r>
      <w:proofErr w:type="gramEnd"/>
      <w:r w:rsidR="00865550" w:rsidRPr="003A219A">
        <w:rPr>
          <w:rFonts w:ascii="Verdana" w:hAnsi="Verdana"/>
          <w:lang w:val="en-GB"/>
        </w:rPr>
        <w:t xml:space="preserve"> 50, 97</w:t>
      </w:r>
      <w:r w:rsidR="00AD1E6A" w:rsidRPr="003A219A">
        <w:rPr>
          <w:rFonts w:ascii="Verdana" w:hAnsi="Verdana"/>
          <w:lang w:val="en-GB"/>
        </w:rPr>
        <w:t>–</w:t>
      </w:r>
      <w:r w:rsidR="00865550" w:rsidRPr="003A219A">
        <w:rPr>
          <w:rFonts w:ascii="Verdana" w:hAnsi="Verdana"/>
          <w:lang w:val="en-GB"/>
        </w:rPr>
        <w:t>108, 2006.</w:t>
      </w:r>
      <w:r w:rsidR="00D574C1"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proofErr w:type="spellStart"/>
      <w:proofErr w:type="gramStart"/>
      <w:r w:rsidRPr="003A219A">
        <w:rPr>
          <w:rFonts w:ascii="Verdana" w:hAnsi="Verdana"/>
          <w:lang w:val="en-GB"/>
        </w:rPr>
        <w:t>S</w:t>
      </w:r>
      <w:r w:rsidR="00205137" w:rsidRPr="003A219A">
        <w:rPr>
          <w:rFonts w:ascii="Verdana" w:hAnsi="Verdana"/>
          <w:lang w:val="en-GB"/>
        </w:rPr>
        <w:t>chloeder</w:t>
      </w:r>
      <w:proofErr w:type="spellEnd"/>
      <w:r w:rsidR="00205137" w:rsidRPr="003A219A">
        <w:rPr>
          <w:rFonts w:ascii="Verdana" w:hAnsi="Verdana"/>
          <w:lang w:val="en-GB"/>
        </w:rPr>
        <w:t>, C.A., Zimmerman, N.E., and</w:t>
      </w:r>
      <w:r w:rsidRPr="003A219A">
        <w:rPr>
          <w:rFonts w:ascii="Verdana" w:hAnsi="Verdana"/>
          <w:lang w:val="en-GB"/>
        </w:rPr>
        <w:t xml:space="preserve"> Jacobs, M.J., 2001.</w:t>
      </w:r>
      <w:proofErr w:type="gramEnd"/>
      <w:r w:rsidRPr="003A219A">
        <w:rPr>
          <w:rFonts w:ascii="Verdana" w:hAnsi="Verdana"/>
          <w:lang w:val="en-GB"/>
        </w:rPr>
        <w:t xml:space="preserve"> </w:t>
      </w:r>
      <w:proofErr w:type="gramStart"/>
      <w:r w:rsidRPr="003A219A">
        <w:rPr>
          <w:rFonts w:ascii="Verdana" w:hAnsi="Verdana"/>
          <w:lang w:val="en-GB"/>
        </w:rPr>
        <w:t>Comparison of methods for interpolating soi</w:t>
      </w:r>
      <w:r w:rsidR="00205137" w:rsidRPr="003A219A">
        <w:rPr>
          <w:rFonts w:ascii="Verdana" w:hAnsi="Verdana"/>
          <w:lang w:val="en-GB"/>
        </w:rPr>
        <w:t>l properties using limited data,</w:t>
      </w:r>
      <w:r w:rsidRPr="003A219A">
        <w:rPr>
          <w:rFonts w:ascii="Verdana" w:hAnsi="Verdana"/>
          <w:lang w:val="en-GB"/>
        </w:rPr>
        <w:t xml:space="preserve"> </w:t>
      </w:r>
      <w:r w:rsidR="00205137" w:rsidRPr="003A219A">
        <w:rPr>
          <w:rFonts w:ascii="Verdana" w:hAnsi="Verdana"/>
          <w:lang w:val="en-GB"/>
        </w:rPr>
        <w:t>Soil Sci. Soc. Am. J., 65, 470</w:t>
      </w:r>
      <w:r w:rsidR="00AD1E6A" w:rsidRPr="003A219A">
        <w:rPr>
          <w:rFonts w:ascii="Verdana" w:hAnsi="Verdana"/>
          <w:lang w:val="en-GB"/>
        </w:rPr>
        <w:t>–</w:t>
      </w:r>
      <w:r w:rsidRPr="003A219A">
        <w:rPr>
          <w:rFonts w:ascii="Verdana" w:hAnsi="Verdana"/>
          <w:lang w:val="en-GB"/>
        </w:rPr>
        <w:t>479</w:t>
      </w:r>
      <w:r w:rsidR="00205137" w:rsidRPr="003A219A">
        <w:rPr>
          <w:rFonts w:ascii="Verdana" w:hAnsi="Verdana"/>
          <w:lang w:val="en-GB"/>
        </w:rPr>
        <w:t>, 2001.</w:t>
      </w:r>
      <w:proofErr w:type="gramEnd"/>
      <w:r w:rsidR="00D574C1" w:rsidRPr="003A219A">
        <w:rPr>
          <w:rFonts w:ascii="Verdana" w:hAnsi="Verdana"/>
          <w:lang w:val="en-GB"/>
        </w:rPr>
        <w:t xml:space="preserve"> </w:t>
      </w:r>
    </w:p>
    <w:p w:rsidR="00124246" w:rsidRPr="003A219A" w:rsidRDefault="00124246" w:rsidP="00124246">
      <w:pPr>
        <w:pStyle w:val="BodyText3"/>
        <w:widowControl/>
        <w:tabs>
          <w:tab w:val="clear" w:pos="0"/>
          <w:tab w:val="left" w:pos="540"/>
        </w:tabs>
        <w:spacing w:line="480" w:lineRule="auto"/>
        <w:ind w:left="540" w:hanging="540"/>
        <w:rPr>
          <w:rFonts w:ascii="Verdana" w:hAnsi="Verdana"/>
          <w:bCs/>
          <w:lang w:val="en-GB"/>
        </w:rPr>
      </w:pPr>
      <w:r w:rsidRPr="003A219A">
        <w:rPr>
          <w:rFonts w:ascii="Verdana" w:hAnsi="Verdana"/>
          <w:bCs/>
          <w:lang w:val="en-GB"/>
        </w:rPr>
        <w:t>Shapiro, S.,</w:t>
      </w:r>
      <w:r w:rsidR="009C7AFD" w:rsidRPr="003A219A">
        <w:rPr>
          <w:rFonts w:ascii="Verdana" w:hAnsi="Verdana"/>
          <w:bCs/>
          <w:lang w:val="en-GB"/>
        </w:rPr>
        <w:t xml:space="preserve"> and </w:t>
      </w:r>
      <w:proofErr w:type="spellStart"/>
      <w:r w:rsidR="009C7AFD" w:rsidRPr="003A219A">
        <w:rPr>
          <w:rFonts w:ascii="Verdana" w:hAnsi="Verdana"/>
          <w:bCs/>
          <w:lang w:val="en-GB"/>
        </w:rPr>
        <w:t>Wilk</w:t>
      </w:r>
      <w:proofErr w:type="spellEnd"/>
      <w:r w:rsidR="009C7AFD" w:rsidRPr="003A219A">
        <w:rPr>
          <w:rFonts w:ascii="Verdana" w:hAnsi="Verdana"/>
          <w:bCs/>
          <w:lang w:val="en-GB"/>
        </w:rPr>
        <w:t>, M.:</w:t>
      </w:r>
      <w:r w:rsidRPr="003A219A">
        <w:rPr>
          <w:rFonts w:ascii="Verdana" w:hAnsi="Verdana"/>
          <w:bCs/>
          <w:lang w:val="en-GB"/>
        </w:rPr>
        <w:t xml:space="preserve"> An analysis</w:t>
      </w:r>
      <w:r w:rsidR="009C7AFD" w:rsidRPr="003A219A">
        <w:rPr>
          <w:rFonts w:ascii="Verdana" w:hAnsi="Verdana"/>
          <w:bCs/>
          <w:lang w:val="en-GB"/>
        </w:rPr>
        <w:t xml:space="preserve"> of variance test for normality, </w:t>
      </w:r>
      <w:proofErr w:type="spellStart"/>
      <w:r w:rsidR="009C7AFD" w:rsidRPr="003A219A">
        <w:rPr>
          <w:rFonts w:ascii="Verdana" w:hAnsi="Verdana"/>
          <w:bCs/>
          <w:lang w:val="en-GB"/>
        </w:rPr>
        <w:t>Biometrika</w:t>
      </w:r>
      <w:proofErr w:type="spellEnd"/>
      <w:r w:rsidR="009C7AFD" w:rsidRPr="003A219A">
        <w:rPr>
          <w:rFonts w:ascii="Verdana" w:hAnsi="Verdana"/>
          <w:bCs/>
          <w:lang w:val="en-GB"/>
        </w:rPr>
        <w:t>,</w:t>
      </w:r>
      <w:r w:rsidRPr="003A219A">
        <w:rPr>
          <w:rFonts w:ascii="Verdana" w:hAnsi="Verdana"/>
          <w:bCs/>
          <w:lang w:val="en-GB"/>
        </w:rPr>
        <w:t xml:space="preserve"> </w:t>
      </w:r>
      <w:r w:rsidR="009C7AFD" w:rsidRPr="003A219A">
        <w:rPr>
          <w:rFonts w:ascii="Verdana" w:hAnsi="Verdana"/>
          <w:bCs/>
          <w:lang w:val="en-GB"/>
        </w:rPr>
        <w:t>52, 591</w:t>
      </w:r>
      <w:r w:rsidR="00AD1E6A" w:rsidRPr="003A219A">
        <w:rPr>
          <w:rFonts w:ascii="Verdana" w:hAnsi="Verdana"/>
          <w:bCs/>
          <w:lang w:val="en-GB"/>
        </w:rPr>
        <w:t>–</w:t>
      </w:r>
      <w:r w:rsidR="000919DB" w:rsidRPr="003A219A">
        <w:rPr>
          <w:rFonts w:ascii="Verdana" w:hAnsi="Verdana"/>
          <w:bCs/>
          <w:lang w:val="en-GB"/>
        </w:rPr>
        <w:t>611</w:t>
      </w:r>
      <w:r w:rsidR="009C7AFD" w:rsidRPr="003A219A">
        <w:rPr>
          <w:rFonts w:ascii="Verdana" w:hAnsi="Verdana"/>
          <w:bCs/>
          <w:lang w:val="en-GB"/>
        </w:rPr>
        <w:t>, 2001, 1965.</w:t>
      </w:r>
    </w:p>
    <w:p w:rsidR="00124246" w:rsidRPr="003A219A" w:rsidRDefault="00793B0C" w:rsidP="00124246">
      <w:pPr>
        <w:pStyle w:val="BodyText3"/>
        <w:widowControl/>
        <w:spacing w:line="480" w:lineRule="auto"/>
        <w:ind w:left="540" w:hanging="540"/>
        <w:rPr>
          <w:rFonts w:ascii="Verdana" w:hAnsi="Verdana"/>
        </w:rPr>
      </w:pPr>
      <w:proofErr w:type="spellStart"/>
      <w:r w:rsidRPr="003A219A">
        <w:rPr>
          <w:rFonts w:ascii="Verdana" w:hAnsi="Verdana"/>
          <w:lang w:val="en-GB"/>
        </w:rPr>
        <w:t>Simbahan</w:t>
      </w:r>
      <w:proofErr w:type="spellEnd"/>
      <w:r w:rsidRPr="003A219A">
        <w:rPr>
          <w:rFonts w:ascii="Verdana" w:hAnsi="Verdana"/>
          <w:lang w:val="en-GB"/>
        </w:rPr>
        <w:t xml:space="preserve">, G.C., </w:t>
      </w:r>
      <w:proofErr w:type="spellStart"/>
      <w:r w:rsidR="00124246" w:rsidRPr="003A219A">
        <w:rPr>
          <w:rFonts w:ascii="Verdana" w:hAnsi="Verdana"/>
          <w:lang w:val="en-GB"/>
        </w:rPr>
        <w:t>Dobermann</w:t>
      </w:r>
      <w:proofErr w:type="spellEnd"/>
      <w:r w:rsidR="00124246" w:rsidRPr="003A219A">
        <w:rPr>
          <w:rFonts w:ascii="Verdana" w:hAnsi="Verdana"/>
          <w:lang w:val="en-GB"/>
        </w:rPr>
        <w:t xml:space="preserve">, A., </w:t>
      </w:r>
      <w:proofErr w:type="spellStart"/>
      <w:r w:rsidR="00124246" w:rsidRPr="003A219A">
        <w:rPr>
          <w:rFonts w:ascii="Verdana" w:hAnsi="Verdana"/>
          <w:lang w:val="en-GB"/>
        </w:rPr>
        <w:t>Goovaerts</w:t>
      </w:r>
      <w:proofErr w:type="spellEnd"/>
      <w:r w:rsidR="00124246" w:rsidRPr="003A219A">
        <w:rPr>
          <w:rFonts w:ascii="Verdana" w:hAnsi="Verdana"/>
          <w:lang w:val="en-GB"/>
        </w:rPr>
        <w:t>, P., Ping, J.,</w:t>
      </w:r>
      <w:r w:rsidRPr="003A219A">
        <w:rPr>
          <w:rFonts w:ascii="Verdana" w:hAnsi="Verdana"/>
          <w:lang w:val="en-GB"/>
        </w:rPr>
        <w:t xml:space="preserve"> and </w:t>
      </w:r>
      <w:proofErr w:type="spellStart"/>
      <w:r w:rsidRPr="003A219A">
        <w:rPr>
          <w:rFonts w:ascii="Verdana" w:hAnsi="Verdana"/>
          <w:lang w:val="en-GB"/>
        </w:rPr>
        <w:t>Haddix</w:t>
      </w:r>
      <w:proofErr w:type="spellEnd"/>
      <w:r w:rsidRPr="003A219A">
        <w:rPr>
          <w:rFonts w:ascii="Verdana" w:hAnsi="Verdana"/>
          <w:lang w:val="en-GB"/>
        </w:rPr>
        <w:t>, M.L.:</w:t>
      </w:r>
      <w:r w:rsidR="00124246" w:rsidRPr="003A219A">
        <w:rPr>
          <w:rFonts w:ascii="Verdana" w:hAnsi="Verdana"/>
          <w:lang w:val="en-GB"/>
        </w:rPr>
        <w:t xml:space="preserve"> Fine-resolution mapping of soil organic carbon based on multivariate seconda</w:t>
      </w:r>
      <w:r w:rsidRPr="003A219A">
        <w:rPr>
          <w:rFonts w:ascii="Verdana" w:hAnsi="Verdana"/>
          <w:lang w:val="en-GB"/>
        </w:rPr>
        <w:t xml:space="preserve">ry data, </w:t>
      </w:r>
      <w:proofErr w:type="spellStart"/>
      <w:r w:rsidRPr="003A219A">
        <w:rPr>
          <w:rFonts w:ascii="Verdana" w:hAnsi="Verdana"/>
          <w:lang w:val="en-GB"/>
        </w:rPr>
        <w:t>Geoderma</w:t>
      </w:r>
      <w:proofErr w:type="spellEnd"/>
      <w:r w:rsidRPr="003A219A">
        <w:rPr>
          <w:rFonts w:ascii="Verdana" w:hAnsi="Verdana"/>
          <w:lang w:val="en-GB"/>
        </w:rPr>
        <w:t>, 132, 471</w:t>
      </w:r>
      <w:r w:rsidR="00AD1E6A" w:rsidRPr="003A219A">
        <w:rPr>
          <w:rFonts w:ascii="Verdana" w:hAnsi="Verdana"/>
          <w:lang w:val="en-GB"/>
        </w:rPr>
        <w:t>–</w:t>
      </w:r>
      <w:r w:rsidRPr="003A219A">
        <w:rPr>
          <w:rFonts w:ascii="Verdana" w:hAnsi="Verdana"/>
          <w:lang w:val="en-GB"/>
        </w:rPr>
        <w:t>489, 2006.</w:t>
      </w:r>
      <w:r w:rsidR="00124246"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r w:rsidRPr="003A219A">
        <w:rPr>
          <w:rFonts w:ascii="Verdana" w:hAnsi="Verdana"/>
          <w:lang w:val="en-GB"/>
        </w:rPr>
        <w:t>S</w:t>
      </w:r>
      <w:r w:rsidR="00AB11F8" w:rsidRPr="003A219A">
        <w:rPr>
          <w:rFonts w:ascii="Verdana" w:hAnsi="Verdana"/>
          <w:lang w:val="en-GB"/>
        </w:rPr>
        <w:t xml:space="preserve">mith, A.M.S., and </w:t>
      </w:r>
      <w:proofErr w:type="spellStart"/>
      <w:r w:rsidR="00AB11F8" w:rsidRPr="003A219A">
        <w:rPr>
          <w:rFonts w:ascii="Verdana" w:hAnsi="Verdana"/>
          <w:lang w:val="en-GB"/>
        </w:rPr>
        <w:t>Hudak</w:t>
      </w:r>
      <w:proofErr w:type="spellEnd"/>
      <w:r w:rsidR="00AB11F8" w:rsidRPr="003A219A">
        <w:rPr>
          <w:rFonts w:ascii="Verdana" w:hAnsi="Verdana"/>
          <w:lang w:val="en-GB"/>
        </w:rPr>
        <w:t>, A.T.:</w:t>
      </w:r>
      <w:r w:rsidRPr="003A219A">
        <w:rPr>
          <w:rFonts w:ascii="Verdana" w:hAnsi="Verdana"/>
          <w:lang w:val="en-GB"/>
        </w:rPr>
        <w:t xml:space="preserve"> Estimating combustion of large downed woody debris from residual white ash. </w:t>
      </w:r>
      <w:r w:rsidR="009F5B38" w:rsidRPr="003A219A">
        <w:rPr>
          <w:rFonts w:ascii="Verdana" w:hAnsi="Verdana"/>
          <w:lang w:val="en-GB"/>
        </w:rPr>
        <w:t xml:space="preserve">Int. J. </w:t>
      </w:r>
      <w:proofErr w:type="spellStart"/>
      <w:r w:rsidR="009F5B38" w:rsidRPr="003A219A">
        <w:rPr>
          <w:rFonts w:ascii="Verdana" w:hAnsi="Verdana"/>
          <w:lang w:val="en-GB"/>
        </w:rPr>
        <w:t>Wildland</w:t>
      </w:r>
      <w:proofErr w:type="spellEnd"/>
      <w:r w:rsidR="009F5B38" w:rsidRPr="003A219A">
        <w:rPr>
          <w:rFonts w:ascii="Verdana" w:hAnsi="Verdana"/>
          <w:lang w:val="en-GB"/>
        </w:rPr>
        <w:t xml:space="preserve"> Fire</w:t>
      </w:r>
      <w:r w:rsidR="009F5B38" w:rsidRPr="003A219A">
        <w:rPr>
          <w:rFonts w:ascii="Verdana" w:hAnsi="Verdana"/>
          <w:bCs/>
          <w:lang w:val="en-GB"/>
        </w:rPr>
        <w:t>,</w:t>
      </w:r>
      <w:r w:rsidR="00BA49AD" w:rsidRPr="003A219A">
        <w:rPr>
          <w:rFonts w:ascii="Verdana" w:hAnsi="Verdana"/>
          <w:bCs/>
          <w:lang w:val="en-GB"/>
        </w:rPr>
        <w:t xml:space="preserve"> </w:t>
      </w:r>
      <w:r w:rsidR="009F5B38" w:rsidRPr="003A219A">
        <w:rPr>
          <w:rFonts w:ascii="Verdana" w:hAnsi="Verdana"/>
          <w:lang w:val="en-GB"/>
        </w:rPr>
        <w:t>14, 245</w:t>
      </w:r>
      <w:r w:rsidR="00BA49AD" w:rsidRPr="003A219A">
        <w:rPr>
          <w:rFonts w:ascii="Verdana" w:hAnsi="Verdana"/>
          <w:lang w:val="en-GB"/>
        </w:rPr>
        <w:t>–</w:t>
      </w:r>
      <w:r w:rsidR="009F5B38" w:rsidRPr="003A219A">
        <w:rPr>
          <w:rFonts w:ascii="Verdana" w:hAnsi="Verdana"/>
          <w:lang w:val="en-GB"/>
        </w:rPr>
        <w:t>248, 2005.</w:t>
      </w:r>
      <w:r w:rsidR="00D574C1" w:rsidRPr="003A219A">
        <w:rPr>
          <w:rFonts w:ascii="Verdana" w:hAnsi="Verdana"/>
          <w:lang w:val="en-GB"/>
        </w:rPr>
        <w:t xml:space="preserve"> </w:t>
      </w:r>
    </w:p>
    <w:p w:rsidR="00124246" w:rsidRPr="003A219A" w:rsidRDefault="00124246" w:rsidP="00124246">
      <w:pPr>
        <w:autoSpaceDE w:val="0"/>
        <w:spacing w:line="480" w:lineRule="auto"/>
        <w:ind w:left="540" w:hanging="540"/>
        <w:rPr>
          <w:rFonts w:ascii="Verdana" w:hAnsi="Verdana"/>
          <w:szCs w:val="24"/>
        </w:rPr>
      </w:pPr>
      <w:r w:rsidRPr="003A219A">
        <w:rPr>
          <w:rFonts w:ascii="Verdana" w:hAnsi="Verdana"/>
          <w:szCs w:val="24"/>
          <w:lang w:val="en-GB"/>
        </w:rPr>
        <w:t xml:space="preserve">Smith, M.J., </w:t>
      </w:r>
      <w:proofErr w:type="spellStart"/>
      <w:r w:rsidRPr="003A219A">
        <w:rPr>
          <w:rFonts w:ascii="Verdana" w:hAnsi="Verdana"/>
          <w:szCs w:val="24"/>
          <w:lang w:val="en-GB"/>
        </w:rPr>
        <w:t>Goodchild</w:t>
      </w:r>
      <w:proofErr w:type="spellEnd"/>
      <w:r w:rsidRPr="003A219A">
        <w:rPr>
          <w:rFonts w:ascii="Verdana" w:hAnsi="Verdana"/>
          <w:szCs w:val="24"/>
          <w:lang w:val="en-GB"/>
        </w:rPr>
        <w:t>, M.F.,</w:t>
      </w:r>
      <w:r w:rsidR="00AB11F8" w:rsidRPr="003A219A">
        <w:rPr>
          <w:rFonts w:ascii="Verdana" w:hAnsi="Verdana"/>
          <w:szCs w:val="24"/>
          <w:lang w:val="en-GB"/>
        </w:rPr>
        <w:t xml:space="preserve"> and Longley, P.A.:</w:t>
      </w:r>
      <w:r w:rsidRPr="003A219A">
        <w:rPr>
          <w:rFonts w:ascii="Verdana" w:hAnsi="Verdana"/>
          <w:szCs w:val="24"/>
          <w:lang w:val="en-GB"/>
        </w:rPr>
        <w:t xml:space="preserve"> Geospatial Analysis. </w:t>
      </w:r>
      <w:proofErr w:type="gramStart"/>
      <w:r w:rsidRPr="003A219A">
        <w:rPr>
          <w:rFonts w:ascii="Verdana" w:hAnsi="Verdana"/>
          <w:szCs w:val="24"/>
          <w:lang w:val="en-GB"/>
        </w:rPr>
        <w:t>A comprehensive guide to principles techniques and software tools.</w:t>
      </w:r>
      <w:proofErr w:type="gramEnd"/>
      <w:r w:rsidRPr="003A219A">
        <w:rPr>
          <w:rFonts w:ascii="Verdana" w:hAnsi="Verdana"/>
          <w:szCs w:val="24"/>
          <w:lang w:val="en-GB"/>
        </w:rPr>
        <w:t xml:space="preserve"> </w:t>
      </w:r>
      <w:r w:rsidR="00AB11F8" w:rsidRPr="003A219A">
        <w:rPr>
          <w:rFonts w:ascii="Verdana" w:hAnsi="Verdana"/>
          <w:szCs w:val="24"/>
        </w:rPr>
        <w:t>Troubador Publishing. Leicister, 2009.</w:t>
      </w:r>
      <w:r w:rsidRPr="003A219A">
        <w:rPr>
          <w:rFonts w:ascii="Verdana" w:hAnsi="Verdana"/>
          <w:szCs w:val="24"/>
        </w:rPr>
        <w:t xml:space="preserve"> </w:t>
      </w:r>
    </w:p>
    <w:p w:rsidR="00124246" w:rsidRPr="003A219A" w:rsidRDefault="00124246" w:rsidP="00124246">
      <w:pPr>
        <w:pStyle w:val="BodyText3"/>
        <w:widowControl/>
        <w:spacing w:line="480" w:lineRule="auto"/>
        <w:ind w:left="540" w:hanging="540"/>
        <w:rPr>
          <w:rFonts w:ascii="Verdana" w:hAnsi="Verdana"/>
        </w:rPr>
      </w:pPr>
      <w:r w:rsidRPr="003A219A">
        <w:rPr>
          <w:rFonts w:ascii="Verdana" w:hAnsi="Verdana"/>
        </w:rPr>
        <w:t>Smith, M.P., Zhu, A.X., Burt, J.E</w:t>
      </w:r>
      <w:r w:rsidR="00AB11F8" w:rsidRPr="003A219A">
        <w:rPr>
          <w:rFonts w:ascii="Verdana" w:hAnsi="Verdana"/>
        </w:rPr>
        <w:t>.</w:t>
      </w:r>
      <w:r w:rsidR="00DD1908" w:rsidRPr="003A219A">
        <w:rPr>
          <w:rFonts w:ascii="Verdana" w:hAnsi="Verdana"/>
        </w:rPr>
        <w:t>,</w:t>
      </w:r>
      <w:r w:rsidR="00AB11F8" w:rsidRPr="003A219A">
        <w:rPr>
          <w:rFonts w:ascii="Verdana" w:hAnsi="Verdana"/>
        </w:rPr>
        <w:t xml:space="preserve"> and Stiles, C.:</w:t>
      </w:r>
      <w:r w:rsidRPr="003A219A">
        <w:rPr>
          <w:rFonts w:ascii="Verdana" w:hAnsi="Verdana"/>
        </w:rPr>
        <w:t xml:space="preserve"> The effects of DEM resolution and neighborh</w:t>
      </w:r>
      <w:r w:rsidR="00AB11F8" w:rsidRPr="003A219A">
        <w:rPr>
          <w:rFonts w:ascii="Verdana" w:hAnsi="Verdana"/>
        </w:rPr>
        <w:t>ood size on soil digital survey</w:t>
      </w:r>
      <w:r w:rsidRPr="003A219A" w:rsidDel="0010538E">
        <w:rPr>
          <w:rFonts w:ascii="Verdana" w:hAnsi="Verdana"/>
        </w:rPr>
        <w:t>,</w:t>
      </w:r>
      <w:r w:rsidR="00AB11F8" w:rsidRPr="003A219A">
        <w:rPr>
          <w:rFonts w:ascii="Verdana" w:hAnsi="Verdana"/>
        </w:rPr>
        <w:t xml:space="preserve"> </w:t>
      </w:r>
      <w:proofErr w:type="spellStart"/>
      <w:r w:rsidR="00AB11F8" w:rsidRPr="003A219A">
        <w:rPr>
          <w:rFonts w:ascii="Verdana" w:hAnsi="Verdana"/>
        </w:rPr>
        <w:t>Geoderma</w:t>
      </w:r>
      <w:proofErr w:type="spellEnd"/>
      <w:r w:rsidR="00AB11F8" w:rsidRPr="003A219A">
        <w:rPr>
          <w:rFonts w:ascii="Verdana" w:hAnsi="Verdana"/>
        </w:rPr>
        <w:t>, 137, 58</w:t>
      </w:r>
      <w:r w:rsidR="00BA49AD" w:rsidRPr="003A219A">
        <w:rPr>
          <w:rFonts w:ascii="Verdana" w:hAnsi="Verdana"/>
        </w:rPr>
        <w:t>–</w:t>
      </w:r>
      <w:r w:rsidRPr="003A219A">
        <w:rPr>
          <w:rFonts w:ascii="Verdana" w:hAnsi="Verdana"/>
        </w:rPr>
        <w:t>69</w:t>
      </w:r>
      <w:r w:rsidR="00AB11F8" w:rsidRPr="003A219A">
        <w:rPr>
          <w:rFonts w:ascii="Verdana" w:hAnsi="Verdana"/>
        </w:rPr>
        <w:t>, 2006</w:t>
      </w:r>
      <w:r w:rsidRPr="003A219A">
        <w:rPr>
          <w:rFonts w:ascii="Verdana" w:hAnsi="Verdana"/>
        </w:rPr>
        <w:t>.</w:t>
      </w:r>
    </w:p>
    <w:p w:rsidR="00124246" w:rsidRPr="003A219A" w:rsidRDefault="00124246"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Sokal</w:t>
      </w:r>
      <w:proofErr w:type="spellEnd"/>
      <w:r w:rsidRPr="003A219A">
        <w:rPr>
          <w:rFonts w:ascii="Verdana" w:hAnsi="Verdana"/>
          <w:lang w:val="en-GB"/>
        </w:rPr>
        <w:t>, R. R.</w:t>
      </w:r>
      <w:r w:rsidR="00DD1908" w:rsidRPr="003A219A">
        <w:rPr>
          <w:rFonts w:ascii="Verdana" w:hAnsi="Verdana"/>
          <w:lang w:val="en-GB"/>
        </w:rPr>
        <w:t xml:space="preserve">, and </w:t>
      </w:r>
      <w:proofErr w:type="spellStart"/>
      <w:r w:rsidR="00DD1908" w:rsidRPr="003A219A">
        <w:rPr>
          <w:rFonts w:ascii="Verdana" w:hAnsi="Verdana"/>
          <w:lang w:val="en-GB"/>
        </w:rPr>
        <w:t>Rohlf</w:t>
      </w:r>
      <w:proofErr w:type="spellEnd"/>
      <w:r w:rsidR="00DD1908" w:rsidRPr="003A219A">
        <w:rPr>
          <w:rFonts w:ascii="Verdana" w:hAnsi="Verdana"/>
          <w:lang w:val="en-GB"/>
        </w:rPr>
        <w:t>, F.J.:</w:t>
      </w:r>
      <w:r w:rsidRPr="003A219A">
        <w:rPr>
          <w:rFonts w:ascii="Verdana" w:hAnsi="Verdana"/>
          <w:lang w:val="en-GB"/>
        </w:rPr>
        <w:t xml:space="preserve"> Biometry: the principles and practice of statistics in biological research, 3</w:t>
      </w:r>
      <w:r w:rsidRPr="003A219A">
        <w:rPr>
          <w:rFonts w:ascii="Verdana" w:hAnsi="Verdana"/>
          <w:vertAlign w:val="superscript"/>
          <w:lang w:val="en-GB"/>
        </w:rPr>
        <w:t>rd</w:t>
      </w:r>
      <w:r w:rsidRPr="003A219A">
        <w:rPr>
          <w:rFonts w:ascii="Verdana" w:hAnsi="Verdana"/>
          <w:lang w:val="en-GB"/>
        </w:rPr>
        <w:t xml:space="preserve"> ed. Freeman, San Francisco</w:t>
      </w:r>
      <w:r w:rsidR="00DD1908" w:rsidRPr="003A219A">
        <w:rPr>
          <w:rFonts w:ascii="Verdana" w:hAnsi="Verdana"/>
          <w:lang w:val="en-GB"/>
        </w:rPr>
        <w:t>, 1995.</w:t>
      </w:r>
    </w:p>
    <w:p w:rsidR="00124246" w:rsidRPr="003A219A" w:rsidRDefault="00124246" w:rsidP="00124246">
      <w:pPr>
        <w:pStyle w:val="BodyText3"/>
        <w:widowControl/>
        <w:spacing w:line="480" w:lineRule="auto"/>
        <w:ind w:left="540" w:hanging="540"/>
        <w:rPr>
          <w:rFonts w:ascii="Verdana" w:hAnsi="Verdana"/>
          <w:lang w:val="en-GB"/>
        </w:rPr>
      </w:pPr>
      <w:r w:rsidRPr="003A219A">
        <w:rPr>
          <w:rFonts w:ascii="Verdana" w:hAnsi="Verdana"/>
        </w:rPr>
        <w:lastRenderedPageBreak/>
        <w:t>Sun, Y., Kang, S., Li, F.,</w:t>
      </w:r>
      <w:r w:rsidR="00C7306D" w:rsidRPr="003A219A">
        <w:rPr>
          <w:rFonts w:ascii="Verdana" w:hAnsi="Verdana"/>
        </w:rPr>
        <w:t xml:space="preserve"> and Zhang, </w:t>
      </w:r>
      <w:proofErr w:type="gramStart"/>
      <w:r w:rsidR="00C7306D" w:rsidRPr="003A219A">
        <w:rPr>
          <w:rFonts w:ascii="Verdana" w:hAnsi="Verdana"/>
        </w:rPr>
        <w:t>Lu.</w:t>
      </w:r>
      <w:r w:rsidR="000A5988" w:rsidRPr="003A219A">
        <w:rPr>
          <w:rFonts w:ascii="Verdana" w:hAnsi="Verdana"/>
        </w:rPr>
        <w:t>:</w:t>
      </w:r>
      <w:proofErr w:type="gramEnd"/>
      <w:r w:rsidRPr="003A219A">
        <w:rPr>
          <w:rFonts w:ascii="Verdana" w:hAnsi="Verdana"/>
        </w:rPr>
        <w:t xml:space="preserve"> </w:t>
      </w:r>
      <w:r w:rsidRPr="003A219A">
        <w:rPr>
          <w:rFonts w:ascii="Verdana" w:hAnsi="Verdana"/>
          <w:lang w:val="en-GB"/>
        </w:rPr>
        <w:t xml:space="preserve">Comparison of interpolation methods for depth to groundwater and its temporal and spatial variations in the </w:t>
      </w:r>
      <w:proofErr w:type="spellStart"/>
      <w:r w:rsidRPr="003A219A">
        <w:rPr>
          <w:rFonts w:ascii="Verdana" w:hAnsi="Verdana"/>
          <w:lang w:val="en-GB"/>
        </w:rPr>
        <w:t>Min</w:t>
      </w:r>
      <w:r w:rsidR="000A5988" w:rsidRPr="003A219A">
        <w:rPr>
          <w:rFonts w:ascii="Verdana" w:hAnsi="Verdana"/>
          <w:lang w:val="en-GB"/>
        </w:rPr>
        <w:t>qin</w:t>
      </w:r>
      <w:proofErr w:type="spellEnd"/>
      <w:r w:rsidR="000A5988" w:rsidRPr="003A219A">
        <w:rPr>
          <w:rFonts w:ascii="Verdana" w:hAnsi="Verdana"/>
          <w:lang w:val="en-GB"/>
        </w:rPr>
        <w:t xml:space="preserve"> oasis of Northwest of China, Environ.</w:t>
      </w:r>
      <w:r w:rsidRPr="003A219A">
        <w:rPr>
          <w:rFonts w:ascii="Verdana" w:hAnsi="Verdana"/>
          <w:lang w:val="en-GB"/>
        </w:rPr>
        <w:t xml:space="preserve"> </w:t>
      </w:r>
      <w:proofErr w:type="spellStart"/>
      <w:proofErr w:type="gramStart"/>
      <w:r w:rsidRPr="003A219A">
        <w:rPr>
          <w:rFonts w:ascii="Verdana" w:hAnsi="Verdana"/>
          <w:lang w:val="en-GB"/>
        </w:rPr>
        <w:t>Modell</w:t>
      </w:r>
      <w:proofErr w:type="spellEnd"/>
      <w:r w:rsidR="000A5988" w:rsidRPr="003A219A">
        <w:rPr>
          <w:rFonts w:ascii="Verdana" w:hAnsi="Verdana"/>
          <w:lang w:val="en-GB"/>
        </w:rPr>
        <w:t>.</w:t>
      </w:r>
      <w:proofErr w:type="gramEnd"/>
      <w:r w:rsidR="000A5988" w:rsidRPr="003A219A">
        <w:rPr>
          <w:rFonts w:ascii="Verdana" w:hAnsi="Verdana"/>
          <w:lang w:val="en-GB"/>
        </w:rPr>
        <w:t xml:space="preserve"> </w:t>
      </w:r>
      <w:proofErr w:type="spellStart"/>
      <w:proofErr w:type="gramStart"/>
      <w:r w:rsidR="000A5988" w:rsidRPr="003A219A">
        <w:rPr>
          <w:rFonts w:ascii="Verdana" w:hAnsi="Verdana"/>
          <w:lang w:val="en-GB"/>
        </w:rPr>
        <w:t>Softw</w:t>
      </w:r>
      <w:proofErr w:type="spellEnd"/>
      <w:r w:rsidR="000A5988" w:rsidRPr="003A219A">
        <w:rPr>
          <w:rFonts w:ascii="Verdana" w:hAnsi="Verdana"/>
          <w:lang w:val="en-GB"/>
        </w:rPr>
        <w:t>.,</w:t>
      </w:r>
      <w:proofErr w:type="gramEnd"/>
      <w:r w:rsidR="00FC73F4" w:rsidRPr="003A219A">
        <w:rPr>
          <w:rFonts w:ascii="Verdana" w:hAnsi="Verdana"/>
          <w:lang w:val="en-GB"/>
        </w:rPr>
        <w:t xml:space="preserve"> 24, 1163</w:t>
      </w:r>
      <w:r w:rsidR="00BA49AD" w:rsidRPr="003A219A">
        <w:rPr>
          <w:rFonts w:ascii="Verdana" w:hAnsi="Verdana"/>
          <w:lang w:val="en-GB"/>
        </w:rPr>
        <w:t>–</w:t>
      </w:r>
      <w:r w:rsidR="000A5988" w:rsidRPr="003A219A">
        <w:rPr>
          <w:rFonts w:ascii="Verdana" w:hAnsi="Verdana"/>
          <w:lang w:val="en-GB"/>
        </w:rPr>
        <w:t>1170, 2009.</w:t>
      </w:r>
      <w:r w:rsidRPr="003A219A">
        <w:rPr>
          <w:rFonts w:ascii="Verdana" w:hAnsi="Verdana"/>
          <w:lang w:val="en-GB"/>
        </w:rPr>
        <w:t xml:space="preserve"> </w:t>
      </w:r>
    </w:p>
    <w:p w:rsidR="00124246" w:rsidRPr="003A219A" w:rsidRDefault="00124246" w:rsidP="00124246">
      <w:pPr>
        <w:spacing w:line="480" w:lineRule="auto"/>
        <w:ind w:left="540" w:hanging="540"/>
        <w:rPr>
          <w:rFonts w:ascii="Verdana" w:hAnsi="Verdana"/>
          <w:szCs w:val="24"/>
          <w:lang w:val="en-GB"/>
        </w:rPr>
      </w:pPr>
      <w:r w:rsidRPr="003A219A">
        <w:rPr>
          <w:rFonts w:ascii="Verdana" w:hAnsi="Verdana"/>
          <w:szCs w:val="24"/>
        </w:rPr>
        <w:t>Úbeda, X., Pereira, P., Outeiro, L.,</w:t>
      </w:r>
      <w:r w:rsidR="00FC73F4" w:rsidRPr="003A219A">
        <w:rPr>
          <w:rFonts w:ascii="Verdana" w:hAnsi="Verdana"/>
          <w:szCs w:val="24"/>
        </w:rPr>
        <w:t xml:space="preserve"> and Martin, D.:</w:t>
      </w:r>
      <w:r w:rsidRPr="003A219A">
        <w:rPr>
          <w:rFonts w:ascii="Verdana" w:hAnsi="Verdana"/>
          <w:szCs w:val="24"/>
        </w:rPr>
        <w:t xml:space="preserve"> </w:t>
      </w:r>
      <w:r w:rsidRPr="003A219A">
        <w:rPr>
          <w:rFonts w:ascii="Verdana" w:hAnsi="Verdana"/>
          <w:szCs w:val="24"/>
          <w:lang w:val="en-GB"/>
        </w:rPr>
        <w:t>Effects of fire temperature on the physical and chemical characteristics of the ash from two plots of cork oak (</w:t>
      </w:r>
      <w:proofErr w:type="spellStart"/>
      <w:r w:rsidRPr="003A219A">
        <w:rPr>
          <w:rFonts w:ascii="Verdana" w:hAnsi="Verdana"/>
          <w:szCs w:val="24"/>
          <w:lang w:val="en-GB"/>
        </w:rPr>
        <w:t>Quercus</w:t>
      </w:r>
      <w:proofErr w:type="spellEnd"/>
      <w:r w:rsidRPr="003A219A">
        <w:rPr>
          <w:rFonts w:ascii="Verdana" w:hAnsi="Verdana"/>
          <w:szCs w:val="24"/>
          <w:lang w:val="en-GB"/>
        </w:rPr>
        <w:t xml:space="preserve"> </w:t>
      </w:r>
      <w:proofErr w:type="spellStart"/>
      <w:r w:rsidRPr="003A219A">
        <w:rPr>
          <w:rFonts w:ascii="Verdana" w:hAnsi="Verdana"/>
          <w:szCs w:val="24"/>
          <w:lang w:val="en-GB"/>
        </w:rPr>
        <w:t>suber</w:t>
      </w:r>
      <w:proofErr w:type="spellEnd"/>
      <w:r w:rsidRPr="003A219A">
        <w:rPr>
          <w:rFonts w:ascii="Verdana" w:hAnsi="Verdana"/>
          <w:szCs w:val="24"/>
          <w:lang w:val="en-GB"/>
        </w:rPr>
        <w:t xml:space="preserve">). Land </w:t>
      </w:r>
      <w:proofErr w:type="spellStart"/>
      <w:r w:rsidRPr="003A219A">
        <w:rPr>
          <w:rFonts w:ascii="Verdana" w:hAnsi="Verdana"/>
          <w:szCs w:val="24"/>
          <w:lang w:val="en-GB"/>
        </w:rPr>
        <w:t>Degra</w:t>
      </w:r>
      <w:r w:rsidR="00FC73F4" w:rsidRPr="003A219A">
        <w:rPr>
          <w:rFonts w:ascii="Verdana" w:hAnsi="Verdana"/>
          <w:szCs w:val="24"/>
          <w:lang w:val="en-GB"/>
        </w:rPr>
        <w:t>d</w:t>
      </w:r>
      <w:proofErr w:type="spellEnd"/>
      <w:r w:rsidR="00FC73F4" w:rsidRPr="003A219A">
        <w:rPr>
          <w:rFonts w:ascii="Verdana" w:hAnsi="Verdana"/>
          <w:szCs w:val="24"/>
          <w:lang w:val="en-GB"/>
        </w:rPr>
        <w:t xml:space="preserve">. </w:t>
      </w:r>
      <w:proofErr w:type="gramStart"/>
      <w:r w:rsidR="00FC73F4" w:rsidRPr="003A219A">
        <w:rPr>
          <w:rFonts w:ascii="Verdana" w:hAnsi="Verdana"/>
          <w:szCs w:val="24"/>
          <w:lang w:val="en-GB"/>
        </w:rPr>
        <w:t>Dev., 20, 589–609, 2009.</w:t>
      </w:r>
      <w:proofErr w:type="gramEnd"/>
      <w:r w:rsidRPr="003A219A">
        <w:rPr>
          <w:rFonts w:ascii="Verdana" w:hAnsi="Verdana"/>
          <w:szCs w:val="24"/>
          <w:lang w:val="en-GB"/>
        </w:rPr>
        <w:t xml:space="preserve"> </w:t>
      </w:r>
    </w:p>
    <w:p w:rsidR="00124246" w:rsidRPr="003A219A" w:rsidRDefault="00124246" w:rsidP="00124246">
      <w:pPr>
        <w:spacing w:line="480" w:lineRule="auto"/>
        <w:ind w:left="540" w:hanging="540"/>
        <w:rPr>
          <w:rFonts w:ascii="Verdana" w:hAnsi="Verdana"/>
          <w:szCs w:val="24"/>
          <w:lang w:val="en-GB"/>
        </w:rPr>
      </w:pPr>
      <w:proofErr w:type="spellStart"/>
      <w:r w:rsidRPr="003A219A">
        <w:rPr>
          <w:rFonts w:ascii="Verdana" w:hAnsi="Verdana"/>
          <w:szCs w:val="24"/>
          <w:lang w:val="en-GB"/>
        </w:rPr>
        <w:t>Ulery</w:t>
      </w:r>
      <w:proofErr w:type="spellEnd"/>
      <w:r w:rsidRPr="003A219A">
        <w:rPr>
          <w:rFonts w:ascii="Verdana" w:hAnsi="Verdana"/>
          <w:szCs w:val="24"/>
          <w:lang w:val="en-GB"/>
        </w:rPr>
        <w:t>, A., Graham, R.C.,</w:t>
      </w:r>
      <w:r w:rsidR="00FC73F4" w:rsidRPr="003A219A">
        <w:rPr>
          <w:rFonts w:ascii="Verdana" w:hAnsi="Verdana"/>
          <w:szCs w:val="24"/>
          <w:lang w:val="en-GB"/>
        </w:rPr>
        <w:t xml:space="preserve"> and</w:t>
      </w:r>
      <w:r w:rsidRPr="003A219A">
        <w:rPr>
          <w:rFonts w:ascii="Verdana" w:hAnsi="Verdana"/>
          <w:szCs w:val="24"/>
          <w:lang w:val="en-GB"/>
        </w:rPr>
        <w:t xml:space="preserve"> </w:t>
      </w:r>
      <w:proofErr w:type="spellStart"/>
      <w:r w:rsidRPr="003A219A">
        <w:rPr>
          <w:rFonts w:ascii="Verdana" w:hAnsi="Verdana"/>
          <w:szCs w:val="24"/>
          <w:lang w:val="en-GB"/>
        </w:rPr>
        <w:t>Amrhein</w:t>
      </w:r>
      <w:proofErr w:type="spellEnd"/>
      <w:r w:rsidR="00FC73F4" w:rsidRPr="003A219A">
        <w:rPr>
          <w:rFonts w:ascii="Verdana" w:hAnsi="Verdana"/>
          <w:szCs w:val="24"/>
          <w:lang w:val="en-GB"/>
        </w:rPr>
        <w:t>, C.:</w:t>
      </w:r>
      <w:r w:rsidRPr="003A219A">
        <w:rPr>
          <w:rFonts w:ascii="Verdana" w:hAnsi="Verdana"/>
          <w:szCs w:val="24"/>
          <w:lang w:val="en-GB"/>
        </w:rPr>
        <w:t xml:space="preserve"> Wood ash composition and soil pH following intense burning, </w:t>
      </w:r>
      <w:r w:rsidR="00FC73F4" w:rsidRPr="003A219A">
        <w:rPr>
          <w:rFonts w:ascii="Verdana" w:hAnsi="Verdana"/>
          <w:szCs w:val="24"/>
          <w:lang w:val="en-GB"/>
        </w:rPr>
        <w:t>Soil Sci</w:t>
      </w:r>
      <w:r w:rsidRPr="003A219A">
        <w:rPr>
          <w:rFonts w:ascii="Verdana" w:hAnsi="Verdana"/>
          <w:szCs w:val="24"/>
          <w:lang w:val="en-GB"/>
        </w:rPr>
        <w:t>.</w:t>
      </w:r>
      <w:r w:rsidR="00FC73F4" w:rsidRPr="003A219A">
        <w:rPr>
          <w:rFonts w:ascii="Verdana" w:hAnsi="Verdana"/>
          <w:szCs w:val="24"/>
          <w:lang w:val="en-GB"/>
        </w:rPr>
        <w:t>, 156, 358–364, 1993.</w:t>
      </w:r>
    </w:p>
    <w:p w:rsidR="00124246" w:rsidRPr="003A219A" w:rsidRDefault="00FC73F4" w:rsidP="00124246">
      <w:pPr>
        <w:pStyle w:val="BodyText3"/>
        <w:widowControl/>
        <w:spacing w:line="480" w:lineRule="auto"/>
        <w:ind w:left="540" w:hanging="540"/>
        <w:rPr>
          <w:rFonts w:ascii="Verdana" w:hAnsi="Verdana"/>
          <w:lang w:val="en-GB"/>
        </w:rPr>
      </w:pPr>
      <w:r w:rsidRPr="003A219A">
        <w:rPr>
          <w:rFonts w:ascii="Verdana" w:hAnsi="Verdana"/>
          <w:lang w:val="en-GB"/>
        </w:rPr>
        <w:t>Webster, R., and Oliver, M.A.:</w:t>
      </w:r>
      <w:r w:rsidR="00124246" w:rsidRPr="003A219A">
        <w:rPr>
          <w:rFonts w:ascii="Verdana" w:hAnsi="Verdana"/>
          <w:lang w:val="en-GB"/>
        </w:rPr>
        <w:t xml:space="preserve"> </w:t>
      </w:r>
      <w:proofErr w:type="spellStart"/>
      <w:r w:rsidR="00124246" w:rsidRPr="003A219A">
        <w:rPr>
          <w:rFonts w:ascii="Verdana" w:hAnsi="Verdana"/>
          <w:iCs/>
          <w:lang w:val="en-GB"/>
        </w:rPr>
        <w:t>Geostatistics</w:t>
      </w:r>
      <w:proofErr w:type="spellEnd"/>
      <w:r w:rsidR="00124246" w:rsidRPr="003A219A">
        <w:rPr>
          <w:rFonts w:ascii="Verdana" w:hAnsi="Verdana"/>
          <w:iCs/>
          <w:lang w:val="en-GB"/>
        </w:rPr>
        <w:t xml:space="preserve"> for </w:t>
      </w:r>
      <w:proofErr w:type="spellStart"/>
      <w:r w:rsidR="00124246" w:rsidRPr="003A219A">
        <w:rPr>
          <w:rFonts w:ascii="Verdana" w:hAnsi="Verdana"/>
          <w:iCs/>
          <w:lang w:val="en-GB"/>
        </w:rPr>
        <w:t>environmen-tal</w:t>
      </w:r>
      <w:proofErr w:type="spellEnd"/>
      <w:r w:rsidR="00124246" w:rsidRPr="003A219A">
        <w:rPr>
          <w:rFonts w:ascii="Verdana" w:hAnsi="Verdana"/>
          <w:iCs/>
          <w:lang w:val="en-GB"/>
        </w:rPr>
        <w:t xml:space="preserve"> scientists. </w:t>
      </w:r>
      <w:proofErr w:type="gramStart"/>
      <w:r w:rsidR="00124246" w:rsidRPr="003A219A">
        <w:rPr>
          <w:rFonts w:ascii="Verdana" w:hAnsi="Verdana"/>
          <w:lang w:val="en-GB"/>
        </w:rPr>
        <w:t>Wil</w:t>
      </w:r>
      <w:r w:rsidRPr="003A219A">
        <w:rPr>
          <w:rFonts w:ascii="Verdana" w:hAnsi="Verdana"/>
          <w:lang w:val="en-GB"/>
        </w:rPr>
        <w:t xml:space="preserve">ey </w:t>
      </w:r>
      <w:proofErr w:type="spellStart"/>
      <w:r w:rsidRPr="003A219A">
        <w:rPr>
          <w:rFonts w:ascii="Verdana" w:hAnsi="Verdana"/>
          <w:lang w:val="en-GB"/>
        </w:rPr>
        <w:t>Interscience</w:t>
      </w:r>
      <w:proofErr w:type="spellEnd"/>
      <w:r w:rsidRPr="003A219A">
        <w:rPr>
          <w:rFonts w:ascii="Verdana" w:hAnsi="Verdana"/>
          <w:lang w:val="en-GB"/>
        </w:rPr>
        <w:t>.</w:t>
      </w:r>
      <w:proofErr w:type="gramEnd"/>
      <w:r w:rsidRPr="003A219A">
        <w:rPr>
          <w:rFonts w:ascii="Verdana" w:hAnsi="Verdana"/>
          <w:lang w:val="en-GB"/>
        </w:rPr>
        <w:t xml:space="preserve"> </w:t>
      </w:r>
      <w:proofErr w:type="gramStart"/>
      <w:r w:rsidRPr="003A219A">
        <w:rPr>
          <w:rFonts w:ascii="Verdana" w:hAnsi="Verdana"/>
          <w:lang w:val="en-GB"/>
        </w:rPr>
        <w:t>2nd ed. London, 2007.</w:t>
      </w:r>
      <w:proofErr w:type="gramEnd"/>
      <w:r w:rsidR="00124246"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rPr>
      </w:pPr>
      <w:proofErr w:type="spellStart"/>
      <w:r w:rsidRPr="003A219A">
        <w:rPr>
          <w:rFonts w:ascii="Verdana" w:hAnsi="Verdana"/>
        </w:rPr>
        <w:t>Wikars</w:t>
      </w:r>
      <w:proofErr w:type="spellEnd"/>
      <w:r w:rsidRPr="003A219A">
        <w:rPr>
          <w:rFonts w:ascii="Verdana" w:hAnsi="Verdana"/>
        </w:rPr>
        <w:t>, L.O.,</w:t>
      </w:r>
      <w:r w:rsidR="00FC73F4" w:rsidRPr="003A219A">
        <w:rPr>
          <w:rFonts w:ascii="Verdana" w:hAnsi="Verdana"/>
        </w:rPr>
        <w:t xml:space="preserve"> and</w:t>
      </w:r>
      <w:r w:rsidRPr="003A219A">
        <w:rPr>
          <w:rFonts w:ascii="Verdana" w:hAnsi="Verdana"/>
        </w:rPr>
        <w:t xml:space="preserve"> </w:t>
      </w:r>
      <w:proofErr w:type="spellStart"/>
      <w:r w:rsidRPr="003A219A">
        <w:rPr>
          <w:rFonts w:ascii="Verdana" w:hAnsi="Verdana"/>
        </w:rPr>
        <w:t>Schimmel</w:t>
      </w:r>
      <w:proofErr w:type="spellEnd"/>
      <w:r w:rsidRPr="003A219A">
        <w:rPr>
          <w:rFonts w:ascii="Verdana" w:hAnsi="Verdana"/>
        </w:rPr>
        <w:t>, J.</w:t>
      </w:r>
      <w:r w:rsidR="00FC73F4" w:rsidRPr="003A219A">
        <w:rPr>
          <w:rFonts w:ascii="Verdana" w:hAnsi="Verdana"/>
        </w:rPr>
        <w:t>:</w:t>
      </w:r>
      <w:r w:rsidRPr="003A219A">
        <w:rPr>
          <w:rFonts w:ascii="Verdana" w:hAnsi="Verdana"/>
        </w:rPr>
        <w:t xml:space="preserve"> 2001. Immediate effects of fire-</w:t>
      </w:r>
      <w:proofErr w:type="spellStart"/>
      <w:r w:rsidRPr="003A219A">
        <w:rPr>
          <w:rFonts w:ascii="Verdana" w:hAnsi="Verdana"/>
        </w:rPr>
        <w:t>severityon</w:t>
      </w:r>
      <w:proofErr w:type="spellEnd"/>
      <w:r w:rsidRPr="003A219A">
        <w:rPr>
          <w:rFonts w:ascii="Verdana" w:hAnsi="Verdana"/>
        </w:rPr>
        <w:t xml:space="preserve"> soil invertebrates in cut and uncut pine forests. </w:t>
      </w:r>
      <w:r w:rsidR="00FC73F4" w:rsidRPr="003A219A">
        <w:rPr>
          <w:rFonts w:ascii="Verdana" w:hAnsi="Verdana"/>
        </w:rPr>
        <w:t xml:space="preserve">Forest Ecol. </w:t>
      </w:r>
      <w:proofErr w:type="spellStart"/>
      <w:r w:rsidR="00FC73F4" w:rsidRPr="003A219A">
        <w:rPr>
          <w:rFonts w:ascii="Verdana" w:hAnsi="Verdana"/>
        </w:rPr>
        <w:t>Manag</w:t>
      </w:r>
      <w:proofErr w:type="spellEnd"/>
      <w:r w:rsidR="00FC73F4" w:rsidRPr="003A219A">
        <w:rPr>
          <w:rFonts w:ascii="Verdana" w:hAnsi="Verdana"/>
        </w:rPr>
        <w:t>., 141, 189–200, 2001.</w:t>
      </w:r>
    </w:p>
    <w:p w:rsidR="00124246" w:rsidRPr="003A219A" w:rsidRDefault="00124246" w:rsidP="00124246">
      <w:pPr>
        <w:pStyle w:val="BodyText3"/>
        <w:widowControl/>
        <w:spacing w:line="480" w:lineRule="auto"/>
        <w:ind w:left="540" w:hanging="540"/>
        <w:rPr>
          <w:rFonts w:ascii="Verdana" w:hAnsi="Verdana"/>
          <w:lang w:val="en-GB"/>
        </w:rPr>
      </w:pPr>
      <w:proofErr w:type="gramStart"/>
      <w:r w:rsidRPr="003A219A">
        <w:rPr>
          <w:rFonts w:ascii="Verdana" w:hAnsi="Verdana"/>
          <w:lang w:val="en-GB"/>
        </w:rPr>
        <w:t>Woods, S.W.,</w:t>
      </w:r>
      <w:r w:rsidR="00FC73F4" w:rsidRPr="003A219A">
        <w:rPr>
          <w:rFonts w:ascii="Verdana" w:hAnsi="Verdana"/>
          <w:lang w:val="en-GB"/>
        </w:rPr>
        <w:t xml:space="preserve"> and Balfour, V.N.</w:t>
      </w:r>
      <w:r w:rsidRPr="003A219A">
        <w:rPr>
          <w:rFonts w:ascii="Verdana" w:hAnsi="Verdana"/>
          <w:lang w:val="en-GB"/>
        </w:rPr>
        <w:t xml:space="preserve"> 2008.</w:t>
      </w:r>
      <w:proofErr w:type="gramEnd"/>
      <w:r w:rsidRPr="003A219A">
        <w:rPr>
          <w:rFonts w:ascii="Verdana" w:hAnsi="Verdana"/>
          <w:lang w:val="en-GB"/>
        </w:rPr>
        <w:t xml:space="preserve"> </w:t>
      </w:r>
      <w:proofErr w:type="gramStart"/>
      <w:r w:rsidRPr="003A219A">
        <w:rPr>
          <w:rFonts w:ascii="Verdana" w:hAnsi="Verdana"/>
          <w:lang w:val="en-GB"/>
        </w:rPr>
        <w:t>The effect of ash on runoff and erosion</w:t>
      </w:r>
      <w:r w:rsidR="00FC73F4" w:rsidRPr="003A219A">
        <w:rPr>
          <w:rFonts w:ascii="Verdana" w:hAnsi="Verdana"/>
          <w:lang w:val="en-GB"/>
        </w:rPr>
        <w:t xml:space="preserve"> after a severe forest wildfire,</w:t>
      </w:r>
      <w:r w:rsidRPr="003A219A">
        <w:rPr>
          <w:rFonts w:ascii="Verdana" w:hAnsi="Verdana"/>
          <w:lang w:val="en-GB"/>
        </w:rPr>
        <w:t xml:space="preserve"> </w:t>
      </w:r>
      <w:r w:rsidR="00FC73F4" w:rsidRPr="003A219A">
        <w:rPr>
          <w:rFonts w:ascii="Verdana" w:hAnsi="Verdana"/>
          <w:lang w:val="en-GB"/>
        </w:rPr>
        <w:t xml:space="preserve">Int. J. </w:t>
      </w:r>
      <w:proofErr w:type="spellStart"/>
      <w:r w:rsidR="00FC73F4" w:rsidRPr="003A219A">
        <w:rPr>
          <w:rFonts w:ascii="Verdana" w:hAnsi="Verdana"/>
          <w:lang w:val="en-GB"/>
        </w:rPr>
        <w:t>Wildland</w:t>
      </w:r>
      <w:proofErr w:type="spellEnd"/>
      <w:r w:rsidR="00FC73F4" w:rsidRPr="003A219A">
        <w:rPr>
          <w:rFonts w:ascii="Verdana" w:hAnsi="Verdana"/>
          <w:lang w:val="en-GB"/>
        </w:rPr>
        <w:t xml:space="preserve"> Fire</w:t>
      </w:r>
      <w:r w:rsidR="00FC73F4" w:rsidRPr="003A219A">
        <w:rPr>
          <w:rFonts w:ascii="Verdana" w:hAnsi="Verdana"/>
          <w:bCs/>
          <w:lang w:val="en-GB"/>
        </w:rPr>
        <w:t>,</w:t>
      </w:r>
      <w:r w:rsidR="00FC73F4" w:rsidRPr="003A219A">
        <w:rPr>
          <w:rFonts w:ascii="Verdana" w:hAnsi="Verdana"/>
          <w:lang w:val="en-GB"/>
        </w:rPr>
        <w:t xml:space="preserve"> 17, 535–548, 2008.</w:t>
      </w:r>
      <w:proofErr w:type="gramEnd"/>
      <w:r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r w:rsidRPr="003A219A">
        <w:rPr>
          <w:rFonts w:ascii="Verdana" w:hAnsi="Verdana"/>
          <w:lang w:val="en-GB"/>
        </w:rPr>
        <w:t>W</w:t>
      </w:r>
      <w:r w:rsidR="009F5B77" w:rsidRPr="003A219A">
        <w:rPr>
          <w:rFonts w:ascii="Verdana" w:hAnsi="Verdana"/>
          <w:lang w:val="en-GB"/>
        </w:rPr>
        <w:t>oods, S.W., Balfour, V.N.:</w:t>
      </w:r>
      <w:r w:rsidRPr="003A219A">
        <w:rPr>
          <w:rFonts w:ascii="Verdana" w:hAnsi="Verdana"/>
          <w:lang w:val="en-GB"/>
        </w:rPr>
        <w:t xml:space="preserve"> The effects of soil texture and ash thickness on the post-fire hydrological response</w:t>
      </w:r>
      <w:r w:rsidR="009F5B77" w:rsidRPr="003A219A">
        <w:rPr>
          <w:rFonts w:ascii="Verdana" w:hAnsi="Verdana"/>
          <w:lang w:val="en-GB"/>
        </w:rPr>
        <w:t xml:space="preserve"> from ash-covered soils, J. </w:t>
      </w:r>
      <w:proofErr w:type="spellStart"/>
      <w:r w:rsidR="009F5B77" w:rsidRPr="003A219A">
        <w:rPr>
          <w:rFonts w:ascii="Verdana" w:hAnsi="Verdana"/>
          <w:lang w:val="en-GB"/>
        </w:rPr>
        <w:t>Hydrol</w:t>
      </w:r>
      <w:proofErr w:type="spellEnd"/>
      <w:r w:rsidRPr="003A219A">
        <w:rPr>
          <w:rFonts w:ascii="Verdana" w:hAnsi="Verdana"/>
          <w:lang w:val="en-GB"/>
        </w:rPr>
        <w:t>.</w:t>
      </w:r>
      <w:r w:rsidR="009F5B77" w:rsidRPr="003A219A">
        <w:rPr>
          <w:rFonts w:ascii="Verdana" w:hAnsi="Verdana"/>
          <w:lang w:val="en-GB"/>
        </w:rPr>
        <w:t>, 393, 274–286, 2010.</w:t>
      </w:r>
      <w:r w:rsidRPr="003A219A">
        <w:rPr>
          <w:rFonts w:ascii="Verdana" w:hAnsi="Verdana"/>
          <w:lang w:val="en-GB"/>
        </w:rPr>
        <w:t xml:space="preserve"> </w:t>
      </w:r>
    </w:p>
    <w:p w:rsidR="00124246" w:rsidRPr="003A219A" w:rsidRDefault="00124246" w:rsidP="00124246">
      <w:pPr>
        <w:spacing w:line="480" w:lineRule="auto"/>
        <w:ind w:left="540" w:hanging="540"/>
        <w:rPr>
          <w:rFonts w:ascii="Verdana" w:hAnsi="Verdana"/>
          <w:szCs w:val="24"/>
          <w:lang w:val="en-GB"/>
        </w:rPr>
      </w:pPr>
      <w:proofErr w:type="spellStart"/>
      <w:r w:rsidRPr="003A219A">
        <w:rPr>
          <w:rFonts w:ascii="Verdana" w:hAnsi="Verdana"/>
          <w:szCs w:val="24"/>
          <w:lang w:val="en-GB"/>
        </w:rPr>
        <w:t>Xie</w:t>
      </w:r>
      <w:proofErr w:type="spellEnd"/>
      <w:r w:rsidRPr="003A219A">
        <w:rPr>
          <w:rFonts w:ascii="Verdana" w:hAnsi="Verdana"/>
          <w:szCs w:val="24"/>
          <w:lang w:val="en-GB"/>
        </w:rPr>
        <w:t xml:space="preserve">, Y., Chen, T-B., Lei, M., Yang, J., </w:t>
      </w:r>
      <w:proofErr w:type="spellStart"/>
      <w:r w:rsidRPr="003A219A">
        <w:rPr>
          <w:rFonts w:ascii="Verdana" w:hAnsi="Verdana"/>
          <w:szCs w:val="24"/>
          <w:lang w:val="en-GB"/>
        </w:rPr>
        <w:t>Guo</w:t>
      </w:r>
      <w:proofErr w:type="spellEnd"/>
      <w:r w:rsidRPr="003A219A">
        <w:rPr>
          <w:rFonts w:ascii="Verdana" w:hAnsi="Verdana"/>
          <w:szCs w:val="24"/>
          <w:lang w:val="en-GB"/>
        </w:rPr>
        <w:t xml:space="preserve">, Q-J., Song, </w:t>
      </w:r>
      <w:proofErr w:type="gramStart"/>
      <w:r w:rsidRPr="003A219A">
        <w:rPr>
          <w:rFonts w:ascii="Verdana" w:hAnsi="Verdana"/>
          <w:szCs w:val="24"/>
          <w:lang w:val="en-GB"/>
        </w:rPr>
        <w:t>Bo.,</w:t>
      </w:r>
      <w:proofErr w:type="gramEnd"/>
      <w:r w:rsidR="009F5B77" w:rsidRPr="003A219A">
        <w:rPr>
          <w:rFonts w:ascii="Verdana" w:hAnsi="Verdana"/>
          <w:szCs w:val="24"/>
          <w:lang w:val="en-GB"/>
        </w:rPr>
        <w:t xml:space="preserve"> and Zhou, X-Y.:</w:t>
      </w:r>
      <w:r w:rsidRPr="003A219A">
        <w:rPr>
          <w:rFonts w:ascii="Verdana" w:hAnsi="Verdana"/>
          <w:szCs w:val="24"/>
          <w:lang w:val="en-GB"/>
        </w:rPr>
        <w:t xml:space="preserve"> Spatial distribution of soil heavy metal estimated by different </w:t>
      </w:r>
      <w:r w:rsidRPr="003A219A">
        <w:rPr>
          <w:rFonts w:ascii="Verdana" w:hAnsi="Verdana"/>
          <w:szCs w:val="24"/>
          <w:lang w:val="en-GB"/>
        </w:rPr>
        <w:lastRenderedPageBreak/>
        <w:t xml:space="preserve">interpolation methods; </w:t>
      </w:r>
      <w:proofErr w:type="spellStart"/>
      <w:r w:rsidRPr="003A219A">
        <w:rPr>
          <w:rFonts w:ascii="Verdana" w:hAnsi="Verdana"/>
          <w:szCs w:val="24"/>
          <w:lang w:val="en-GB"/>
        </w:rPr>
        <w:t>Accurancy</w:t>
      </w:r>
      <w:proofErr w:type="spellEnd"/>
      <w:r w:rsidRPr="003A219A">
        <w:rPr>
          <w:rFonts w:ascii="Verdana" w:hAnsi="Verdana"/>
          <w:szCs w:val="24"/>
          <w:lang w:val="en-GB"/>
        </w:rPr>
        <w:t xml:space="preserve"> and </w:t>
      </w:r>
      <w:r w:rsidR="009F5B77" w:rsidRPr="003A219A">
        <w:rPr>
          <w:rFonts w:ascii="Verdana" w:hAnsi="Verdana"/>
          <w:szCs w:val="24"/>
          <w:lang w:val="en-GB"/>
        </w:rPr>
        <w:t>uncertainty</w:t>
      </w:r>
      <w:r w:rsidRPr="003A219A">
        <w:rPr>
          <w:rFonts w:ascii="Verdana" w:hAnsi="Verdana"/>
          <w:szCs w:val="24"/>
          <w:lang w:val="en-GB"/>
        </w:rPr>
        <w:t xml:space="preserve"> ana</w:t>
      </w:r>
      <w:r w:rsidR="00981F04" w:rsidRPr="003A219A">
        <w:rPr>
          <w:rFonts w:ascii="Verdana" w:hAnsi="Verdana"/>
          <w:szCs w:val="24"/>
          <w:lang w:val="en-GB"/>
        </w:rPr>
        <w:t>lysis, Chemosphere,</w:t>
      </w:r>
      <w:r w:rsidR="009F5B77" w:rsidRPr="003A219A">
        <w:rPr>
          <w:rFonts w:ascii="Verdana" w:hAnsi="Verdana"/>
          <w:szCs w:val="24"/>
          <w:lang w:val="en-GB"/>
        </w:rPr>
        <w:t xml:space="preserve"> 82, 468–476, 2011.</w:t>
      </w:r>
    </w:p>
    <w:p w:rsidR="00124246" w:rsidRPr="003A219A" w:rsidRDefault="00981F04"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Yilmaz</w:t>
      </w:r>
      <w:proofErr w:type="spellEnd"/>
      <w:r w:rsidRPr="003A219A">
        <w:rPr>
          <w:rFonts w:ascii="Verdana" w:hAnsi="Verdana"/>
          <w:lang w:val="en-GB"/>
        </w:rPr>
        <w:t>, H.M.:</w:t>
      </w:r>
      <w:r w:rsidR="00124246" w:rsidRPr="003A219A">
        <w:rPr>
          <w:rFonts w:ascii="Verdana" w:hAnsi="Verdana"/>
          <w:lang w:val="en-GB"/>
        </w:rPr>
        <w:t xml:space="preserve"> The effect of interpolation methods in surface defini</w:t>
      </w:r>
      <w:r w:rsidR="007935EB" w:rsidRPr="003A219A">
        <w:rPr>
          <w:rFonts w:ascii="Verdana" w:hAnsi="Verdana"/>
          <w:lang w:val="en-GB"/>
        </w:rPr>
        <w:t>tion: an experimental study,</w:t>
      </w:r>
      <w:r w:rsidR="00124246" w:rsidRPr="003A219A">
        <w:rPr>
          <w:rFonts w:ascii="Verdana" w:hAnsi="Verdana"/>
          <w:lang w:val="en-GB"/>
        </w:rPr>
        <w:t xml:space="preserve"> </w:t>
      </w:r>
      <w:r w:rsidRPr="003A219A">
        <w:rPr>
          <w:rFonts w:ascii="Verdana" w:hAnsi="Verdana"/>
          <w:lang w:val="en-GB"/>
        </w:rPr>
        <w:t>Earth Surf. Proc. Land., 32, 1346–1361, 2007.</w:t>
      </w:r>
      <w:r w:rsidR="00D574C1" w:rsidRPr="003A219A">
        <w:rPr>
          <w:rFonts w:ascii="Verdana" w:hAnsi="Verdana"/>
          <w:lang w:val="en-GB"/>
        </w:rPr>
        <w:t xml:space="preserve"> </w:t>
      </w:r>
    </w:p>
    <w:p w:rsidR="00302E2B" w:rsidRPr="003A219A" w:rsidRDefault="00124246" w:rsidP="00302E2B">
      <w:pPr>
        <w:pStyle w:val="BodyText3"/>
        <w:widowControl/>
        <w:spacing w:line="480" w:lineRule="auto"/>
        <w:ind w:left="540" w:hanging="540"/>
        <w:rPr>
          <w:rFonts w:ascii="Verdana" w:hAnsi="Verdana"/>
          <w:lang w:val="en-GB"/>
        </w:rPr>
      </w:pPr>
      <w:r w:rsidRPr="003A219A">
        <w:rPr>
          <w:rFonts w:ascii="Verdana" w:hAnsi="Verdana"/>
          <w:lang w:val="en-GB"/>
        </w:rPr>
        <w:t xml:space="preserve">Zavala, L.M., </w:t>
      </w:r>
      <w:proofErr w:type="spellStart"/>
      <w:r w:rsidRPr="003A219A">
        <w:rPr>
          <w:rFonts w:ascii="Verdana" w:hAnsi="Verdana"/>
          <w:lang w:val="en-GB"/>
        </w:rPr>
        <w:t>Jord</w:t>
      </w:r>
      <w:r w:rsidR="007935EB" w:rsidRPr="003A219A">
        <w:rPr>
          <w:rFonts w:ascii="Verdana" w:hAnsi="Verdana"/>
          <w:lang w:val="en-GB"/>
        </w:rPr>
        <w:t>án</w:t>
      </w:r>
      <w:proofErr w:type="spellEnd"/>
      <w:r w:rsidR="007935EB" w:rsidRPr="003A219A">
        <w:rPr>
          <w:rFonts w:ascii="Verdana" w:hAnsi="Verdana"/>
          <w:lang w:val="en-GB"/>
        </w:rPr>
        <w:t xml:space="preserve"> A., Gil, J., </w:t>
      </w:r>
      <w:proofErr w:type="spellStart"/>
      <w:r w:rsidR="007935EB" w:rsidRPr="003A219A">
        <w:rPr>
          <w:rFonts w:ascii="Verdana" w:hAnsi="Verdana"/>
          <w:lang w:val="en-GB"/>
        </w:rPr>
        <w:t>Bellinfante</w:t>
      </w:r>
      <w:proofErr w:type="spellEnd"/>
      <w:r w:rsidR="007935EB" w:rsidRPr="003A219A">
        <w:rPr>
          <w:rFonts w:ascii="Verdana" w:hAnsi="Verdana"/>
          <w:lang w:val="en-GB"/>
        </w:rPr>
        <w:t>, N. and Pain, C.:</w:t>
      </w:r>
      <w:r w:rsidRPr="003A219A">
        <w:rPr>
          <w:rFonts w:ascii="Verdana" w:hAnsi="Verdana"/>
          <w:lang w:val="en-GB"/>
        </w:rPr>
        <w:t xml:space="preserve"> 2009. Intact ash and charred litter reduces susceptibility to rain splash erosion post-fire. </w:t>
      </w:r>
      <w:proofErr w:type="gramStart"/>
      <w:r w:rsidR="007935EB" w:rsidRPr="003A219A">
        <w:rPr>
          <w:rFonts w:ascii="Verdana" w:hAnsi="Verdana"/>
          <w:lang w:val="en-GB"/>
        </w:rPr>
        <w:t>Earth Surf.</w:t>
      </w:r>
      <w:proofErr w:type="gramEnd"/>
      <w:r w:rsidR="007935EB" w:rsidRPr="003A219A">
        <w:rPr>
          <w:rFonts w:ascii="Verdana" w:hAnsi="Verdana"/>
          <w:lang w:val="en-GB"/>
        </w:rPr>
        <w:t xml:space="preserve"> Proc. Land., 34, 1522–1532</w:t>
      </w:r>
      <w:r w:rsidR="00BA49AD" w:rsidRPr="003A219A">
        <w:rPr>
          <w:rFonts w:ascii="Verdana" w:hAnsi="Verdana"/>
          <w:lang w:val="en-GB"/>
        </w:rPr>
        <w:t>, 2009</w:t>
      </w:r>
    </w:p>
    <w:p w:rsidR="009D0D66" w:rsidRPr="003A219A" w:rsidRDefault="009D0D66">
      <w:pPr>
        <w:rPr>
          <w:rFonts w:ascii="Verdana" w:hAnsi="Verdana"/>
          <w:szCs w:val="24"/>
          <w:lang w:val="en-GB"/>
        </w:rPr>
      </w:pPr>
    </w:p>
    <w:p w:rsidR="009D0D66" w:rsidRPr="003A219A" w:rsidRDefault="009D0D66">
      <w:pPr>
        <w:rPr>
          <w:rFonts w:ascii="Verdana" w:hAnsi="Verdana"/>
          <w:szCs w:val="24"/>
          <w:lang w:val="en-GB"/>
        </w:rPr>
      </w:pPr>
    </w:p>
    <w:sectPr w:rsidR="009D0D66" w:rsidRPr="003A219A" w:rsidSect="000C142E">
      <w:footerReference w:type="even" r:id="rId16"/>
      <w:footerReference w:type="default" r:id="rId17"/>
      <w:pgSz w:w="11906" w:h="16838" w:code="9"/>
      <w:pgMar w:top="1134" w:right="1418" w:bottom="1985" w:left="1418" w:header="851" w:footer="1418" w:gutter="0"/>
      <w:lnNumType w:countBy="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A35" w:rsidRDefault="000D6A35">
      <w:r>
        <w:separator/>
      </w:r>
    </w:p>
  </w:endnote>
  <w:endnote w:type="continuationSeparator" w:id="0">
    <w:p w:rsidR="000D6A35" w:rsidRDefault="000D6A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7C" w:rsidRDefault="00F41DDC">
    <w:pPr>
      <w:pStyle w:val="Footer"/>
      <w:framePr w:wrap="around" w:vAnchor="text" w:hAnchor="margin" w:xAlign="right" w:y="1"/>
      <w:rPr>
        <w:rStyle w:val="PageNumber"/>
      </w:rPr>
    </w:pPr>
    <w:r>
      <w:rPr>
        <w:rStyle w:val="PageNumber"/>
      </w:rPr>
      <w:fldChar w:fldCharType="begin"/>
    </w:r>
    <w:r w:rsidR="00A9687C">
      <w:rPr>
        <w:rStyle w:val="PageNumber"/>
      </w:rPr>
      <w:instrText xml:space="preserve">PAGE  </w:instrText>
    </w:r>
    <w:r>
      <w:rPr>
        <w:rStyle w:val="PageNumber"/>
      </w:rPr>
      <w:fldChar w:fldCharType="end"/>
    </w:r>
  </w:p>
  <w:p w:rsidR="00A9687C" w:rsidRDefault="00A968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7C" w:rsidRDefault="00F41DDC">
    <w:pPr>
      <w:pStyle w:val="Footer"/>
      <w:framePr w:wrap="around" w:vAnchor="text" w:hAnchor="margin" w:xAlign="right" w:y="1"/>
      <w:rPr>
        <w:rStyle w:val="PageNumber"/>
      </w:rPr>
    </w:pPr>
    <w:r>
      <w:rPr>
        <w:rStyle w:val="PageNumber"/>
      </w:rPr>
      <w:fldChar w:fldCharType="begin"/>
    </w:r>
    <w:r w:rsidR="00A9687C">
      <w:rPr>
        <w:rStyle w:val="PageNumber"/>
      </w:rPr>
      <w:instrText xml:space="preserve">PAGE  </w:instrText>
    </w:r>
    <w:r>
      <w:rPr>
        <w:rStyle w:val="PageNumber"/>
      </w:rPr>
      <w:fldChar w:fldCharType="separate"/>
    </w:r>
    <w:r w:rsidR="007A250C">
      <w:rPr>
        <w:rStyle w:val="PageNumber"/>
        <w:noProof/>
      </w:rPr>
      <w:t>15</w:t>
    </w:r>
    <w:r>
      <w:rPr>
        <w:rStyle w:val="PageNumber"/>
      </w:rPr>
      <w:fldChar w:fldCharType="end"/>
    </w:r>
  </w:p>
  <w:p w:rsidR="00A9687C" w:rsidRDefault="00A9687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A35" w:rsidRDefault="000D6A35">
      <w:r>
        <w:separator/>
      </w:r>
    </w:p>
  </w:footnote>
  <w:footnote w:type="continuationSeparator" w:id="0">
    <w:p w:rsidR="000D6A35" w:rsidRDefault="000D6A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F98E5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4C4F4856"/>
    <w:multiLevelType w:val="multilevel"/>
    <w:tmpl w:val="FC4215D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3.%4"/>
      <w:lvlJc w:val="left"/>
      <w:pPr>
        <w:tabs>
          <w:tab w:val="num" w:pos="864"/>
        </w:tabs>
        <w:ind w:left="864" w:hanging="864"/>
      </w:pPr>
      <w:rPr>
        <w:rFonts w:hint="default"/>
      </w:rPr>
    </w:lvl>
    <w:lvl w:ilvl="4">
      <w:start w:val="1"/>
      <w:numFmt w:val="decimal"/>
      <w:pStyle w:val="Heading5"/>
      <w:lvlText w:val="%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2"/>
    <w:lvlOverride w:ilvl="0">
      <w:startOverride w:val="3"/>
    </w:lvlOverride>
    <w:lvlOverride w:ilvl="1">
      <w:startOverride w:val="3"/>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08"/>
  <w:hyphenationZone w:val="425"/>
  <w:noPunctuationKerning/>
  <w:characterSpacingControl w:val="doNotCompress"/>
  <w:footnotePr>
    <w:footnote w:id="-1"/>
    <w:footnote w:id="0"/>
  </w:footnotePr>
  <w:endnotePr>
    <w:endnote w:id="-1"/>
    <w:endnote w:id="0"/>
  </w:endnotePr>
  <w:compat/>
  <w:rsids>
    <w:rsidRoot w:val="000C142E"/>
    <w:rsid w:val="0000328D"/>
    <w:rsid w:val="0000331D"/>
    <w:rsid w:val="00006B2F"/>
    <w:rsid w:val="00013244"/>
    <w:rsid w:val="00014057"/>
    <w:rsid w:val="000211B4"/>
    <w:rsid w:val="00021E5E"/>
    <w:rsid w:val="0002358A"/>
    <w:rsid w:val="00025D76"/>
    <w:rsid w:val="00034CF1"/>
    <w:rsid w:val="00086552"/>
    <w:rsid w:val="000919DB"/>
    <w:rsid w:val="000A5988"/>
    <w:rsid w:val="000B195B"/>
    <w:rsid w:val="000B2AD0"/>
    <w:rsid w:val="000B3B01"/>
    <w:rsid w:val="000C142E"/>
    <w:rsid w:val="000C48E6"/>
    <w:rsid w:val="000D2A31"/>
    <w:rsid w:val="000D422A"/>
    <w:rsid w:val="000D6233"/>
    <w:rsid w:val="000D6A35"/>
    <w:rsid w:val="000F260F"/>
    <w:rsid w:val="00102CA9"/>
    <w:rsid w:val="00112071"/>
    <w:rsid w:val="00115027"/>
    <w:rsid w:val="00124246"/>
    <w:rsid w:val="001242B2"/>
    <w:rsid w:val="00130D4E"/>
    <w:rsid w:val="001456DD"/>
    <w:rsid w:val="00151846"/>
    <w:rsid w:val="00152F67"/>
    <w:rsid w:val="00153317"/>
    <w:rsid w:val="0015720B"/>
    <w:rsid w:val="0015745E"/>
    <w:rsid w:val="00161B3C"/>
    <w:rsid w:val="00166319"/>
    <w:rsid w:val="00172446"/>
    <w:rsid w:val="00173805"/>
    <w:rsid w:val="00181556"/>
    <w:rsid w:val="001869C8"/>
    <w:rsid w:val="00193FA9"/>
    <w:rsid w:val="001946C4"/>
    <w:rsid w:val="0019571E"/>
    <w:rsid w:val="00195C00"/>
    <w:rsid w:val="00196DC0"/>
    <w:rsid w:val="001B3C31"/>
    <w:rsid w:val="001C6DA8"/>
    <w:rsid w:val="001E0D8F"/>
    <w:rsid w:val="001E6B70"/>
    <w:rsid w:val="001F0C34"/>
    <w:rsid w:val="00205137"/>
    <w:rsid w:val="00205422"/>
    <w:rsid w:val="002327E8"/>
    <w:rsid w:val="00232B60"/>
    <w:rsid w:val="00236BF5"/>
    <w:rsid w:val="00240CF5"/>
    <w:rsid w:val="00240DB8"/>
    <w:rsid w:val="00250022"/>
    <w:rsid w:val="002510E5"/>
    <w:rsid w:val="00254FFC"/>
    <w:rsid w:val="00260643"/>
    <w:rsid w:val="0027228B"/>
    <w:rsid w:val="00277083"/>
    <w:rsid w:val="00280AE7"/>
    <w:rsid w:val="00293F15"/>
    <w:rsid w:val="002A0B80"/>
    <w:rsid w:val="002A1C0E"/>
    <w:rsid w:val="002B56C8"/>
    <w:rsid w:val="002B71F3"/>
    <w:rsid w:val="002C3476"/>
    <w:rsid w:val="002C6017"/>
    <w:rsid w:val="002D0439"/>
    <w:rsid w:val="002D3A13"/>
    <w:rsid w:val="002E08D4"/>
    <w:rsid w:val="002F5576"/>
    <w:rsid w:val="002F7175"/>
    <w:rsid w:val="002F7DAD"/>
    <w:rsid w:val="00301A09"/>
    <w:rsid w:val="00302E2B"/>
    <w:rsid w:val="003034D6"/>
    <w:rsid w:val="003056E5"/>
    <w:rsid w:val="00307EC1"/>
    <w:rsid w:val="00322720"/>
    <w:rsid w:val="00331F68"/>
    <w:rsid w:val="00334BE2"/>
    <w:rsid w:val="003422F7"/>
    <w:rsid w:val="003475BC"/>
    <w:rsid w:val="0035277B"/>
    <w:rsid w:val="00355E1D"/>
    <w:rsid w:val="00366857"/>
    <w:rsid w:val="00367736"/>
    <w:rsid w:val="00375444"/>
    <w:rsid w:val="00376204"/>
    <w:rsid w:val="003A219A"/>
    <w:rsid w:val="003A4945"/>
    <w:rsid w:val="003C45DB"/>
    <w:rsid w:val="003D0B45"/>
    <w:rsid w:val="003D1ECF"/>
    <w:rsid w:val="003F2FB0"/>
    <w:rsid w:val="00403183"/>
    <w:rsid w:val="00404AF5"/>
    <w:rsid w:val="00407FC4"/>
    <w:rsid w:val="00411516"/>
    <w:rsid w:val="00412C38"/>
    <w:rsid w:val="0041585A"/>
    <w:rsid w:val="00425D1C"/>
    <w:rsid w:val="004267C0"/>
    <w:rsid w:val="00427B81"/>
    <w:rsid w:val="00435C75"/>
    <w:rsid w:val="0043688A"/>
    <w:rsid w:val="004611AB"/>
    <w:rsid w:val="00471FB2"/>
    <w:rsid w:val="0047223C"/>
    <w:rsid w:val="00472E36"/>
    <w:rsid w:val="004744D2"/>
    <w:rsid w:val="004769B1"/>
    <w:rsid w:val="00487C9E"/>
    <w:rsid w:val="00490946"/>
    <w:rsid w:val="00493092"/>
    <w:rsid w:val="004A7FAA"/>
    <w:rsid w:val="004B45B0"/>
    <w:rsid w:val="004C0BDE"/>
    <w:rsid w:val="004C5F5E"/>
    <w:rsid w:val="004D0DAC"/>
    <w:rsid w:val="004D6DE9"/>
    <w:rsid w:val="004E4E23"/>
    <w:rsid w:val="005252B9"/>
    <w:rsid w:val="00525AD5"/>
    <w:rsid w:val="00527A25"/>
    <w:rsid w:val="005439BB"/>
    <w:rsid w:val="00545045"/>
    <w:rsid w:val="00572914"/>
    <w:rsid w:val="005813B9"/>
    <w:rsid w:val="00581D0D"/>
    <w:rsid w:val="00582B0E"/>
    <w:rsid w:val="00582D19"/>
    <w:rsid w:val="00597AF2"/>
    <w:rsid w:val="005C59B6"/>
    <w:rsid w:val="005D6C7D"/>
    <w:rsid w:val="005F2476"/>
    <w:rsid w:val="005F25EB"/>
    <w:rsid w:val="00607BE5"/>
    <w:rsid w:val="00622E0A"/>
    <w:rsid w:val="00634BE8"/>
    <w:rsid w:val="006400BB"/>
    <w:rsid w:val="00664850"/>
    <w:rsid w:val="00680302"/>
    <w:rsid w:val="00681E8B"/>
    <w:rsid w:val="006A1490"/>
    <w:rsid w:val="006A3C17"/>
    <w:rsid w:val="006A54D3"/>
    <w:rsid w:val="006B5856"/>
    <w:rsid w:val="006B67E4"/>
    <w:rsid w:val="006C1CED"/>
    <w:rsid w:val="006C5345"/>
    <w:rsid w:val="006C6D13"/>
    <w:rsid w:val="006E3D86"/>
    <w:rsid w:val="006F0DC1"/>
    <w:rsid w:val="006F797D"/>
    <w:rsid w:val="007005CB"/>
    <w:rsid w:val="00726FC8"/>
    <w:rsid w:val="0073221B"/>
    <w:rsid w:val="00760120"/>
    <w:rsid w:val="007703FF"/>
    <w:rsid w:val="00772AD8"/>
    <w:rsid w:val="007935EB"/>
    <w:rsid w:val="00793B0C"/>
    <w:rsid w:val="007A250C"/>
    <w:rsid w:val="007A4C68"/>
    <w:rsid w:val="007B3C39"/>
    <w:rsid w:val="007B5B9D"/>
    <w:rsid w:val="007B696B"/>
    <w:rsid w:val="007D0653"/>
    <w:rsid w:val="007E07FA"/>
    <w:rsid w:val="007E214F"/>
    <w:rsid w:val="007E251F"/>
    <w:rsid w:val="007F2430"/>
    <w:rsid w:val="007F4054"/>
    <w:rsid w:val="0080110C"/>
    <w:rsid w:val="00806EBA"/>
    <w:rsid w:val="0081187A"/>
    <w:rsid w:val="00816441"/>
    <w:rsid w:val="00841FC7"/>
    <w:rsid w:val="00852B1D"/>
    <w:rsid w:val="008559CE"/>
    <w:rsid w:val="00865550"/>
    <w:rsid w:val="00873D85"/>
    <w:rsid w:val="00881FAA"/>
    <w:rsid w:val="00897C26"/>
    <w:rsid w:val="008A34DC"/>
    <w:rsid w:val="008B1F83"/>
    <w:rsid w:val="008D079C"/>
    <w:rsid w:val="008D1C44"/>
    <w:rsid w:val="008D6447"/>
    <w:rsid w:val="008D6E07"/>
    <w:rsid w:val="008E0A42"/>
    <w:rsid w:val="008E5500"/>
    <w:rsid w:val="00913508"/>
    <w:rsid w:val="00914683"/>
    <w:rsid w:val="00925C20"/>
    <w:rsid w:val="009334A5"/>
    <w:rsid w:val="00945BFE"/>
    <w:rsid w:val="0094769D"/>
    <w:rsid w:val="00951F49"/>
    <w:rsid w:val="00956208"/>
    <w:rsid w:val="00960C19"/>
    <w:rsid w:val="00981C97"/>
    <w:rsid w:val="00981F04"/>
    <w:rsid w:val="00986882"/>
    <w:rsid w:val="00993897"/>
    <w:rsid w:val="00997C1C"/>
    <w:rsid w:val="009A49E2"/>
    <w:rsid w:val="009B09C6"/>
    <w:rsid w:val="009B1123"/>
    <w:rsid w:val="009C0B38"/>
    <w:rsid w:val="009C1A74"/>
    <w:rsid w:val="009C7AFD"/>
    <w:rsid w:val="009D0D66"/>
    <w:rsid w:val="009D7E93"/>
    <w:rsid w:val="009F2C0D"/>
    <w:rsid w:val="009F52D9"/>
    <w:rsid w:val="009F5B38"/>
    <w:rsid w:val="009F5B77"/>
    <w:rsid w:val="00A032A1"/>
    <w:rsid w:val="00A04F3F"/>
    <w:rsid w:val="00A10128"/>
    <w:rsid w:val="00A33D03"/>
    <w:rsid w:val="00A55E41"/>
    <w:rsid w:val="00A62CFC"/>
    <w:rsid w:val="00A71B9C"/>
    <w:rsid w:val="00A73903"/>
    <w:rsid w:val="00A754A0"/>
    <w:rsid w:val="00A94376"/>
    <w:rsid w:val="00A9687C"/>
    <w:rsid w:val="00AA4E1A"/>
    <w:rsid w:val="00AB11F8"/>
    <w:rsid w:val="00AC0DCB"/>
    <w:rsid w:val="00AC1D01"/>
    <w:rsid w:val="00AD1E6A"/>
    <w:rsid w:val="00AD61FB"/>
    <w:rsid w:val="00AE43B5"/>
    <w:rsid w:val="00AF3F86"/>
    <w:rsid w:val="00AF5C7C"/>
    <w:rsid w:val="00AF64C8"/>
    <w:rsid w:val="00B02C71"/>
    <w:rsid w:val="00B072E5"/>
    <w:rsid w:val="00B1099F"/>
    <w:rsid w:val="00B14FFE"/>
    <w:rsid w:val="00B32AA4"/>
    <w:rsid w:val="00B37C10"/>
    <w:rsid w:val="00B64184"/>
    <w:rsid w:val="00B739C0"/>
    <w:rsid w:val="00B92570"/>
    <w:rsid w:val="00B93D75"/>
    <w:rsid w:val="00B9683B"/>
    <w:rsid w:val="00BA2E50"/>
    <w:rsid w:val="00BA361F"/>
    <w:rsid w:val="00BA49AD"/>
    <w:rsid w:val="00BA550B"/>
    <w:rsid w:val="00BB234A"/>
    <w:rsid w:val="00BC1B98"/>
    <w:rsid w:val="00BC5E24"/>
    <w:rsid w:val="00BC793D"/>
    <w:rsid w:val="00BD28A3"/>
    <w:rsid w:val="00BE37DE"/>
    <w:rsid w:val="00BF20CA"/>
    <w:rsid w:val="00BF27B3"/>
    <w:rsid w:val="00C1263A"/>
    <w:rsid w:val="00C22461"/>
    <w:rsid w:val="00C26872"/>
    <w:rsid w:val="00C274ED"/>
    <w:rsid w:val="00C31AE0"/>
    <w:rsid w:val="00C56121"/>
    <w:rsid w:val="00C603AD"/>
    <w:rsid w:val="00C65BB8"/>
    <w:rsid w:val="00C669EA"/>
    <w:rsid w:val="00C7306D"/>
    <w:rsid w:val="00C76063"/>
    <w:rsid w:val="00C80C68"/>
    <w:rsid w:val="00C854AC"/>
    <w:rsid w:val="00C91B8D"/>
    <w:rsid w:val="00C93970"/>
    <w:rsid w:val="00C94380"/>
    <w:rsid w:val="00CB4FE9"/>
    <w:rsid w:val="00CC0152"/>
    <w:rsid w:val="00CC2EEE"/>
    <w:rsid w:val="00CC49C3"/>
    <w:rsid w:val="00CF7F55"/>
    <w:rsid w:val="00D00E1D"/>
    <w:rsid w:val="00D06CA2"/>
    <w:rsid w:val="00D102E6"/>
    <w:rsid w:val="00D11F89"/>
    <w:rsid w:val="00D2247B"/>
    <w:rsid w:val="00D2674F"/>
    <w:rsid w:val="00D31EC1"/>
    <w:rsid w:val="00D346C7"/>
    <w:rsid w:val="00D373B5"/>
    <w:rsid w:val="00D574C1"/>
    <w:rsid w:val="00D7285E"/>
    <w:rsid w:val="00D7461B"/>
    <w:rsid w:val="00D7580C"/>
    <w:rsid w:val="00D844A4"/>
    <w:rsid w:val="00D9375F"/>
    <w:rsid w:val="00D97269"/>
    <w:rsid w:val="00D977F9"/>
    <w:rsid w:val="00DA2ED0"/>
    <w:rsid w:val="00DB02C5"/>
    <w:rsid w:val="00DB747F"/>
    <w:rsid w:val="00DC2DB1"/>
    <w:rsid w:val="00DD1908"/>
    <w:rsid w:val="00DE3A5B"/>
    <w:rsid w:val="00DE4AFC"/>
    <w:rsid w:val="00DF0956"/>
    <w:rsid w:val="00DF5136"/>
    <w:rsid w:val="00DF6E5E"/>
    <w:rsid w:val="00E045F0"/>
    <w:rsid w:val="00E05FFB"/>
    <w:rsid w:val="00E064C7"/>
    <w:rsid w:val="00E36FB2"/>
    <w:rsid w:val="00E538CA"/>
    <w:rsid w:val="00E61259"/>
    <w:rsid w:val="00E64DCE"/>
    <w:rsid w:val="00E66B5B"/>
    <w:rsid w:val="00E67859"/>
    <w:rsid w:val="00E74E0D"/>
    <w:rsid w:val="00E754C8"/>
    <w:rsid w:val="00E75A73"/>
    <w:rsid w:val="00E8707E"/>
    <w:rsid w:val="00EC768A"/>
    <w:rsid w:val="00ED7159"/>
    <w:rsid w:val="00EE16B2"/>
    <w:rsid w:val="00EF170F"/>
    <w:rsid w:val="00EF46D9"/>
    <w:rsid w:val="00EF4718"/>
    <w:rsid w:val="00EF68F0"/>
    <w:rsid w:val="00F00D22"/>
    <w:rsid w:val="00F0179B"/>
    <w:rsid w:val="00F14C28"/>
    <w:rsid w:val="00F151A5"/>
    <w:rsid w:val="00F2068C"/>
    <w:rsid w:val="00F26A41"/>
    <w:rsid w:val="00F30C90"/>
    <w:rsid w:val="00F33699"/>
    <w:rsid w:val="00F41DDC"/>
    <w:rsid w:val="00F436E7"/>
    <w:rsid w:val="00F46E9A"/>
    <w:rsid w:val="00F549E5"/>
    <w:rsid w:val="00F740A2"/>
    <w:rsid w:val="00F80652"/>
    <w:rsid w:val="00F94370"/>
    <w:rsid w:val="00F9659E"/>
    <w:rsid w:val="00FA2496"/>
    <w:rsid w:val="00FA4529"/>
    <w:rsid w:val="00FB02BB"/>
    <w:rsid w:val="00FB607A"/>
    <w:rsid w:val="00FB63AA"/>
    <w:rsid w:val="00FC0361"/>
    <w:rsid w:val="00FC1350"/>
    <w:rsid w:val="00FC4EBD"/>
    <w:rsid w:val="00FC73F4"/>
    <w:rsid w:val="00FE5411"/>
    <w:rsid w:val="00FE71FD"/>
    <w:rsid w:val="00FF13AB"/>
    <w:rsid w:val="00FF303B"/>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228B"/>
    <w:pPr>
      <w:spacing w:before="120" w:line="360" w:lineRule="auto"/>
      <w:jc w:val="both"/>
    </w:pPr>
    <w:rPr>
      <w:color w:val="000000"/>
      <w:sz w:val="24"/>
      <w:lang w:val="de-DE" w:eastAsia="de-DE"/>
    </w:rPr>
  </w:style>
  <w:style w:type="paragraph" w:styleId="Heading1">
    <w:name w:val="heading 1"/>
    <w:basedOn w:val="Normal"/>
    <w:next w:val="Normal"/>
    <w:qFormat/>
    <w:rsid w:val="0027228B"/>
    <w:pPr>
      <w:keepNext/>
      <w:numPr>
        <w:numId w:val="1"/>
      </w:numPr>
      <w:outlineLvl w:val="0"/>
    </w:pPr>
    <w:rPr>
      <w:rFonts w:ascii="Arial" w:hAnsi="Arial"/>
      <w:b/>
      <w:bCs/>
      <w:kern w:val="32"/>
      <w:szCs w:val="32"/>
    </w:rPr>
  </w:style>
  <w:style w:type="paragraph" w:styleId="Heading2">
    <w:name w:val="heading 2"/>
    <w:basedOn w:val="Normal"/>
    <w:next w:val="Normal"/>
    <w:qFormat/>
    <w:rsid w:val="0027228B"/>
    <w:pPr>
      <w:keepNext/>
      <w:numPr>
        <w:ilvl w:val="1"/>
        <w:numId w:val="1"/>
      </w:numPr>
      <w:spacing w:before="360" w:after="120"/>
      <w:ind w:left="578" w:hanging="578"/>
      <w:outlineLvl w:val="1"/>
    </w:pPr>
    <w:rPr>
      <w:rFonts w:ascii="Arial" w:hAnsi="Arial" w:cs="Arial"/>
      <w:b/>
      <w:bCs/>
      <w:iCs/>
      <w:szCs w:val="28"/>
    </w:rPr>
  </w:style>
  <w:style w:type="paragraph" w:styleId="Heading3">
    <w:name w:val="heading 3"/>
    <w:basedOn w:val="Normal"/>
    <w:next w:val="Normal"/>
    <w:qFormat/>
    <w:rsid w:val="0027228B"/>
    <w:pPr>
      <w:keepNext/>
      <w:numPr>
        <w:ilvl w:val="2"/>
        <w:numId w:val="1"/>
      </w:numPr>
      <w:spacing w:before="240" w:after="120"/>
      <w:outlineLvl w:val="2"/>
    </w:pPr>
    <w:rPr>
      <w:rFonts w:ascii="Arial" w:hAnsi="Arial"/>
      <w:bCs/>
      <w:sz w:val="26"/>
      <w:szCs w:val="26"/>
    </w:rPr>
  </w:style>
  <w:style w:type="paragraph" w:styleId="Heading4">
    <w:name w:val="heading 4"/>
    <w:basedOn w:val="Normal"/>
    <w:next w:val="Normal"/>
    <w:qFormat/>
    <w:rsid w:val="0027228B"/>
    <w:pPr>
      <w:keepNext/>
      <w:numPr>
        <w:ilvl w:val="3"/>
        <w:numId w:val="1"/>
      </w:numPr>
      <w:spacing w:before="240" w:after="60"/>
      <w:outlineLvl w:val="3"/>
    </w:pPr>
    <w:rPr>
      <w:b/>
      <w:bCs/>
      <w:sz w:val="28"/>
      <w:szCs w:val="28"/>
    </w:rPr>
  </w:style>
  <w:style w:type="paragraph" w:styleId="Heading5">
    <w:name w:val="heading 5"/>
    <w:basedOn w:val="Normal"/>
    <w:next w:val="Normal"/>
    <w:qFormat/>
    <w:rsid w:val="0027228B"/>
    <w:pPr>
      <w:numPr>
        <w:ilvl w:val="4"/>
        <w:numId w:val="1"/>
      </w:numPr>
      <w:spacing w:before="240" w:after="60"/>
      <w:outlineLvl w:val="4"/>
    </w:pPr>
    <w:rPr>
      <w:b/>
      <w:bCs/>
      <w:i/>
      <w:iCs/>
      <w:sz w:val="26"/>
      <w:szCs w:val="26"/>
    </w:rPr>
  </w:style>
  <w:style w:type="paragraph" w:styleId="Heading6">
    <w:name w:val="heading 6"/>
    <w:basedOn w:val="Normal"/>
    <w:next w:val="Normal"/>
    <w:qFormat/>
    <w:rsid w:val="0027228B"/>
    <w:pPr>
      <w:numPr>
        <w:ilvl w:val="5"/>
        <w:numId w:val="1"/>
      </w:numPr>
      <w:spacing w:before="240" w:after="60"/>
      <w:outlineLvl w:val="5"/>
    </w:pPr>
    <w:rPr>
      <w:b/>
      <w:bCs/>
      <w:sz w:val="22"/>
      <w:szCs w:val="22"/>
    </w:rPr>
  </w:style>
  <w:style w:type="paragraph" w:styleId="Heading7">
    <w:name w:val="heading 7"/>
    <w:basedOn w:val="Normal"/>
    <w:next w:val="Normal"/>
    <w:qFormat/>
    <w:rsid w:val="0027228B"/>
    <w:pPr>
      <w:numPr>
        <w:ilvl w:val="6"/>
        <w:numId w:val="1"/>
      </w:numPr>
      <w:spacing w:before="240" w:after="60"/>
      <w:outlineLvl w:val="6"/>
    </w:pPr>
    <w:rPr>
      <w:szCs w:val="24"/>
    </w:rPr>
  </w:style>
  <w:style w:type="paragraph" w:styleId="Heading8">
    <w:name w:val="heading 8"/>
    <w:basedOn w:val="Normal"/>
    <w:next w:val="Normal"/>
    <w:qFormat/>
    <w:rsid w:val="0027228B"/>
    <w:pPr>
      <w:numPr>
        <w:ilvl w:val="7"/>
        <w:numId w:val="1"/>
      </w:numPr>
      <w:spacing w:before="240" w:after="60"/>
      <w:outlineLvl w:val="7"/>
    </w:pPr>
    <w:rPr>
      <w:i/>
      <w:iCs/>
      <w:szCs w:val="24"/>
    </w:rPr>
  </w:style>
  <w:style w:type="paragraph" w:styleId="Heading9">
    <w:name w:val="heading 9"/>
    <w:basedOn w:val="Normal"/>
    <w:next w:val="Normal"/>
    <w:qFormat/>
    <w:rsid w:val="0027228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7228B"/>
    <w:pPr>
      <w:tabs>
        <w:tab w:val="center" w:pos="4536"/>
        <w:tab w:val="right" w:pos="9072"/>
      </w:tabs>
    </w:pPr>
  </w:style>
  <w:style w:type="paragraph" w:styleId="Title">
    <w:name w:val="Title"/>
    <w:basedOn w:val="Normal"/>
    <w:qFormat/>
    <w:rsid w:val="0027228B"/>
    <w:pPr>
      <w:spacing w:before="240" w:after="60"/>
      <w:jc w:val="left"/>
      <w:outlineLvl w:val="0"/>
    </w:pPr>
    <w:rPr>
      <w:rFonts w:ascii="Arial" w:hAnsi="Arial" w:cs="Arial"/>
      <w:b/>
      <w:bCs/>
      <w:kern w:val="28"/>
      <w:sz w:val="32"/>
      <w:szCs w:val="32"/>
    </w:rPr>
  </w:style>
  <w:style w:type="paragraph" w:styleId="Subtitle">
    <w:name w:val="Subtitle"/>
    <w:basedOn w:val="Normal"/>
    <w:qFormat/>
    <w:rsid w:val="0027228B"/>
    <w:pPr>
      <w:spacing w:after="60"/>
      <w:outlineLvl w:val="1"/>
    </w:pPr>
    <w:rPr>
      <w:rFonts w:ascii="Arial" w:hAnsi="Arial" w:cs="Arial"/>
      <w:b/>
      <w:szCs w:val="24"/>
    </w:rPr>
  </w:style>
  <w:style w:type="character" w:styleId="PageNumber">
    <w:name w:val="page number"/>
    <w:basedOn w:val="DefaultParagraphFont"/>
    <w:rsid w:val="0027228B"/>
  </w:style>
  <w:style w:type="character" w:styleId="Hyperlink">
    <w:name w:val="Hyperlink"/>
    <w:rsid w:val="0027228B"/>
    <w:rPr>
      <w:color w:val="0000FF"/>
      <w:u w:val="single"/>
    </w:rPr>
  </w:style>
  <w:style w:type="character" w:styleId="LineNumber">
    <w:name w:val="line number"/>
    <w:basedOn w:val="DefaultParagraphFont"/>
    <w:rsid w:val="000C142E"/>
  </w:style>
  <w:style w:type="character" w:styleId="CommentReference">
    <w:name w:val="annotation reference"/>
    <w:rsid w:val="006F0DC1"/>
    <w:rPr>
      <w:sz w:val="16"/>
      <w:szCs w:val="16"/>
    </w:rPr>
  </w:style>
  <w:style w:type="character" w:styleId="Emphasis">
    <w:name w:val="Emphasis"/>
    <w:qFormat/>
    <w:rsid w:val="00124246"/>
    <w:rPr>
      <w:i/>
      <w:iCs/>
    </w:rPr>
  </w:style>
  <w:style w:type="character" w:customStyle="1" w:styleId="apple-style-span">
    <w:name w:val="apple-style-span"/>
    <w:basedOn w:val="DefaultParagraphFont"/>
    <w:rsid w:val="00124246"/>
  </w:style>
  <w:style w:type="character" w:styleId="Strong">
    <w:name w:val="Strong"/>
    <w:uiPriority w:val="22"/>
    <w:qFormat/>
    <w:rsid w:val="00124246"/>
    <w:rPr>
      <w:b/>
      <w:bCs/>
    </w:rPr>
  </w:style>
  <w:style w:type="character" w:customStyle="1" w:styleId="citationjournal">
    <w:name w:val="citation journal"/>
    <w:basedOn w:val="DefaultParagraphFont"/>
    <w:rsid w:val="00124246"/>
  </w:style>
  <w:style w:type="paragraph" w:styleId="BodyText3">
    <w:name w:val="Body Text 3"/>
    <w:basedOn w:val="Normal"/>
    <w:link w:val="BodyText3Char"/>
    <w:rsid w:val="00124246"/>
    <w:pPr>
      <w:widowControl w:val="0"/>
      <w:tabs>
        <w:tab w:val="left" w:pos="0"/>
      </w:tabs>
      <w:suppressAutoHyphens/>
      <w:overflowPunct w:val="0"/>
      <w:spacing w:before="0" w:line="240" w:lineRule="auto"/>
    </w:pPr>
    <w:rPr>
      <w:color w:val="auto"/>
      <w:kern w:val="1"/>
      <w:szCs w:val="24"/>
      <w:lang w:val="en-US" w:eastAsia="ar-SA"/>
    </w:rPr>
  </w:style>
  <w:style w:type="character" w:customStyle="1" w:styleId="BodyText3Char">
    <w:name w:val="Body Text 3 Char"/>
    <w:link w:val="BodyText3"/>
    <w:rsid w:val="00124246"/>
    <w:rPr>
      <w:kern w:val="1"/>
      <w:sz w:val="24"/>
      <w:szCs w:val="24"/>
      <w:lang w:val="en-US" w:eastAsia="ar-SA"/>
    </w:rPr>
  </w:style>
  <w:style w:type="paragraph" w:styleId="FootnoteText">
    <w:name w:val="footnote text"/>
    <w:basedOn w:val="Normal"/>
    <w:link w:val="FootnoteTextChar"/>
    <w:rsid w:val="00124246"/>
    <w:pPr>
      <w:widowControl w:val="0"/>
      <w:suppressAutoHyphens/>
      <w:spacing w:before="0" w:line="240" w:lineRule="auto"/>
      <w:jc w:val="left"/>
    </w:pPr>
    <w:rPr>
      <w:rFonts w:ascii="Calibri" w:eastAsia="Calibri" w:hAnsi="Calibri"/>
      <w:color w:val="auto"/>
      <w:kern w:val="1"/>
      <w:sz w:val="20"/>
      <w:lang w:val="en-US" w:eastAsia="sa-IN" w:bidi="sa-IN"/>
    </w:rPr>
  </w:style>
  <w:style w:type="character" w:customStyle="1" w:styleId="FootnoteTextChar">
    <w:name w:val="Footnote Text Char"/>
    <w:link w:val="FootnoteText"/>
    <w:rsid w:val="00124246"/>
    <w:rPr>
      <w:rFonts w:ascii="Calibri" w:eastAsia="Calibri" w:hAnsi="Calibri"/>
      <w:kern w:val="1"/>
      <w:lang w:val="en-US" w:eastAsia="sa-IN" w:bidi="sa-IN"/>
    </w:rPr>
  </w:style>
  <w:style w:type="paragraph" w:styleId="BalloonText">
    <w:name w:val="Balloon Text"/>
    <w:basedOn w:val="Normal"/>
    <w:link w:val="BalloonTextChar"/>
    <w:rsid w:val="002B71F3"/>
    <w:pPr>
      <w:spacing w:before="0" w:line="240" w:lineRule="auto"/>
    </w:pPr>
    <w:rPr>
      <w:rFonts w:ascii="Tahoma" w:hAnsi="Tahoma"/>
      <w:sz w:val="16"/>
      <w:szCs w:val="16"/>
    </w:rPr>
  </w:style>
  <w:style w:type="character" w:customStyle="1" w:styleId="BalloonTextChar">
    <w:name w:val="Balloon Text Char"/>
    <w:link w:val="BalloonText"/>
    <w:rsid w:val="002B71F3"/>
    <w:rPr>
      <w:rFonts w:ascii="Tahoma" w:hAnsi="Tahoma" w:cs="Tahoma"/>
      <w:color w:val="000000"/>
      <w:sz w:val="16"/>
      <w:szCs w:val="16"/>
      <w:lang w:val="de-DE" w:eastAsia="de-DE"/>
    </w:rPr>
  </w:style>
  <w:style w:type="paragraph" w:styleId="CommentText">
    <w:name w:val="annotation text"/>
    <w:basedOn w:val="Normal"/>
    <w:link w:val="CommentTextChar"/>
    <w:rsid w:val="00E75A73"/>
    <w:rPr>
      <w:szCs w:val="24"/>
    </w:rPr>
  </w:style>
  <w:style w:type="character" w:customStyle="1" w:styleId="CommentTextChar">
    <w:name w:val="Comment Text Char"/>
    <w:link w:val="CommentText"/>
    <w:rsid w:val="00E75A73"/>
    <w:rPr>
      <w:color w:val="000000"/>
      <w:sz w:val="24"/>
      <w:szCs w:val="24"/>
      <w:lang w:val="de-DE" w:eastAsia="de-DE"/>
    </w:rPr>
  </w:style>
  <w:style w:type="paragraph" w:styleId="CommentSubject">
    <w:name w:val="annotation subject"/>
    <w:basedOn w:val="CommentText"/>
    <w:next w:val="CommentText"/>
    <w:link w:val="CommentSubjectChar"/>
    <w:rsid w:val="00E75A73"/>
    <w:rPr>
      <w:b/>
      <w:bCs/>
    </w:rPr>
  </w:style>
  <w:style w:type="character" w:customStyle="1" w:styleId="CommentSubjectChar">
    <w:name w:val="Comment Subject Char"/>
    <w:link w:val="CommentSubject"/>
    <w:rsid w:val="00E75A73"/>
    <w:rPr>
      <w:b/>
      <w:bCs/>
      <w:color w:val="000000"/>
      <w:sz w:val="24"/>
      <w:szCs w:val="24"/>
      <w:lang w:val="de-DE" w:eastAsia="de-DE"/>
    </w:rPr>
  </w:style>
  <w:style w:type="paragraph" w:styleId="NormalWeb">
    <w:name w:val="Normal (Web)"/>
    <w:basedOn w:val="Normal"/>
    <w:uiPriority w:val="99"/>
    <w:rsid w:val="000B2AD0"/>
    <w:pPr>
      <w:suppressAutoHyphens/>
      <w:spacing w:before="280" w:after="280" w:line="240" w:lineRule="auto"/>
      <w:jc w:val="left"/>
    </w:pPr>
    <w:rPr>
      <w:rFonts w:eastAsia="SimSun"/>
      <w:color w:val="auto"/>
      <w:szCs w:val="24"/>
      <w:lang w:val="en-GB" w:eastAsia="ar-SA"/>
    </w:rPr>
  </w:style>
  <w:style w:type="character" w:customStyle="1" w:styleId="go">
    <w:name w:val="go"/>
    <w:basedOn w:val="DefaultParagraphFont"/>
    <w:rsid w:val="000B2AD0"/>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artemio.cerda@uv.es" TargetMode="External"/><Relationship Id="rId13" Type="http://schemas.openxmlformats.org/officeDocument/2006/relationships/hyperlink" Target="http://en.wikipedia.org/wiki/David_Cox_(statisticia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reiraub@gmail.com" TargetMode="External"/><Relationship Id="rId12" Type="http://schemas.openxmlformats.org/officeDocument/2006/relationships/hyperlink" Target="http://en.wikipedia.org/wiki/George_E._P._Box"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orena.zavala@us.es" TargetMode="Externa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http://maps.google.es/maps/ms?client=firefox-a&amp;hl=es&amp;ie=UTF8&amp;msa=0&amp;msid=107308959700641040862.0004783d3e6a6a3fe37d1&amp;ll=37.360556,-5.988123&amp;spn=0.003019,0.004774&amp;t=h&amp;z=1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jorge.mataix@umh.es" TargetMode="External"/><Relationship Id="rId14" Type="http://schemas.openxmlformats.org/officeDocument/2006/relationships/hyperlink" Target="http://en.wikipedia.org/wiki/Journal_of_the_Royal_Statistical_Soci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29</Pages>
  <Words>32433</Words>
  <Characters>18487</Characters>
  <Application>Microsoft Office Word</Application>
  <DocSecurity>0</DocSecurity>
  <Lines>154</Lines>
  <Paragraphs>101</Paragraphs>
  <ScaleCrop>false</ScaleCrop>
  <HeadingPairs>
    <vt:vector size="2" baseType="variant">
      <vt:variant>
        <vt:lpstr>Title</vt:lpstr>
      </vt:variant>
      <vt:variant>
        <vt:i4>1</vt:i4>
      </vt:variant>
    </vt:vector>
  </HeadingPairs>
  <TitlesOfParts>
    <vt:vector size="1" baseType="lpstr">
      <vt:lpstr>How the western frontiers were won with the help of geophysics</vt:lpstr>
    </vt:vector>
  </TitlesOfParts>
  <Company>Microsoft</Company>
  <LinksUpToDate>false</LinksUpToDate>
  <CharactersWithSpaces>50819</CharactersWithSpaces>
  <SharedDoc>false</SharedDoc>
  <HLinks>
    <vt:vector size="48" baseType="variant">
      <vt:variant>
        <vt:i4>131187</vt:i4>
      </vt:variant>
      <vt:variant>
        <vt:i4>21</vt:i4>
      </vt:variant>
      <vt:variant>
        <vt:i4>0</vt:i4>
      </vt:variant>
      <vt:variant>
        <vt:i4>5</vt:i4>
      </vt:variant>
      <vt:variant>
        <vt:lpwstr>http://en.wikipedia.org/wiki/Journal_of_the_Royal_Statistical_Society</vt:lpwstr>
      </vt:variant>
      <vt:variant>
        <vt:lpwstr/>
      </vt:variant>
      <vt:variant>
        <vt:i4>4653151</vt:i4>
      </vt:variant>
      <vt:variant>
        <vt:i4>18</vt:i4>
      </vt:variant>
      <vt:variant>
        <vt:i4>0</vt:i4>
      </vt:variant>
      <vt:variant>
        <vt:i4>5</vt:i4>
      </vt:variant>
      <vt:variant>
        <vt:lpwstr>http://en.wikipedia.org/wiki/David_Cox_(statistician)</vt:lpwstr>
      </vt:variant>
      <vt:variant>
        <vt:lpwstr/>
      </vt:variant>
      <vt:variant>
        <vt:i4>4259889</vt:i4>
      </vt:variant>
      <vt:variant>
        <vt:i4>15</vt:i4>
      </vt:variant>
      <vt:variant>
        <vt:i4>0</vt:i4>
      </vt:variant>
      <vt:variant>
        <vt:i4>5</vt:i4>
      </vt:variant>
      <vt:variant>
        <vt:lpwstr>http://en.wikipedia.org/wiki/George_E._P._Box</vt:lpwstr>
      </vt:variant>
      <vt:variant>
        <vt:lpwstr/>
      </vt:variant>
      <vt:variant>
        <vt:i4>7667735</vt:i4>
      </vt:variant>
      <vt:variant>
        <vt:i4>12</vt:i4>
      </vt:variant>
      <vt:variant>
        <vt:i4>0</vt:i4>
      </vt:variant>
      <vt:variant>
        <vt:i4>5</vt:i4>
      </vt:variant>
      <vt:variant>
        <vt:lpwstr>mailto:lorena.zavala@us.es</vt:lpwstr>
      </vt:variant>
      <vt:variant>
        <vt:lpwstr/>
      </vt:variant>
      <vt:variant>
        <vt:i4>5832719</vt:i4>
      </vt:variant>
      <vt:variant>
        <vt:i4>9</vt:i4>
      </vt:variant>
      <vt:variant>
        <vt:i4>0</vt:i4>
      </vt:variant>
      <vt:variant>
        <vt:i4>5</vt:i4>
      </vt:variant>
      <vt:variant>
        <vt:lpwstr>http://maps.google.es/maps/ms?client=firefox-a&amp;hl=es&amp;ie=UTF8&amp;msa=0&amp;msid=107308959700641040862.0004783d3e6a6a3fe37d1&amp;ll=37.360556,-5.988123&amp;spn=0.003019,0.004774&amp;t=h&amp;z=18</vt:lpwstr>
      </vt:variant>
      <vt:variant>
        <vt:lpwstr/>
      </vt:variant>
      <vt:variant>
        <vt:i4>2031724</vt:i4>
      </vt:variant>
      <vt:variant>
        <vt:i4>6</vt:i4>
      </vt:variant>
      <vt:variant>
        <vt:i4>0</vt:i4>
      </vt:variant>
      <vt:variant>
        <vt:i4>5</vt:i4>
      </vt:variant>
      <vt:variant>
        <vt:lpwstr>mailto:jorge.mataix@umh.es</vt:lpwstr>
      </vt:variant>
      <vt:variant>
        <vt:lpwstr/>
      </vt:variant>
      <vt:variant>
        <vt:i4>2949192</vt:i4>
      </vt:variant>
      <vt:variant>
        <vt:i4>3</vt:i4>
      </vt:variant>
      <vt:variant>
        <vt:i4>0</vt:i4>
      </vt:variant>
      <vt:variant>
        <vt:i4>5</vt:i4>
      </vt:variant>
      <vt:variant>
        <vt:lpwstr>mailto:artemio.cerda@uv.es</vt:lpwstr>
      </vt:variant>
      <vt:variant>
        <vt:lpwstr/>
      </vt:variant>
      <vt:variant>
        <vt:i4>7209032</vt:i4>
      </vt:variant>
      <vt:variant>
        <vt:i4>0</vt:i4>
      </vt:variant>
      <vt:variant>
        <vt:i4>0</vt:i4>
      </vt:variant>
      <vt:variant>
        <vt:i4>5</vt:i4>
      </vt:variant>
      <vt:variant>
        <vt:lpwstr>mailto:pereiraub@gmail.com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the western frontiers were won with the help of geophysics</dc:title>
  <dc:creator>poeschl</dc:creator>
  <cp:lastModifiedBy>Paulo</cp:lastModifiedBy>
  <cp:revision>13</cp:revision>
  <cp:lastPrinted>2001-07-16T08:55:00Z</cp:lastPrinted>
  <dcterms:created xsi:type="dcterms:W3CDTF">2013-02-13T11:07:00Z</dcterms:created>
  <dcterms:modified xsi:type="dcterms:W3CDTF">2013-02-13T11:36:00Z</dcterms:modified>
</cp:coreProperties>
</file>